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38549" w14:textId="77777777" w:rsidR="00A23390" w:rsidRPr="00EC512B" w:rsidRDefault="00A23390" w:rsidP="007E1F58">
      <w:pPr>
        <w:jc w:val="center"/>
        <w:rPr>
          <w:rFonts w:asciiTheme="minorHAnsi" w:hAnsiTheme="minorHAnsi" w:cstheme="minorHAnsi"/>
          <w:b/>
          <w:sz w:val="22"/>
        </w:rPr>
      </w:pPr>
      <w:r w:rsidRPr="00EC512B">
        <w:rPr>
          <w:rFonts w:asciiTheme="minorHAnsi" w:hAnsiTheme="minorHAnsi" w:cstheme="minorHAnsi"/>
          <w:b/>
          <w:sz w:val="22"/>
        </w:rPr>
        <w:t>NAIC Accounting Practices and Procedures Manual</w:t>
      </w:r>
    </w:p>
    <w:p w14:paraId="614D4218" w14:textId="77777777" w:rsidR="00A23390" w:rsidRPr="00EC512B" w:rsidRDefault="00A23390" w:rsidP="007E1F58">
      <w:pPr>
        <w:jc w:val="center"/>
        <w:rPr>
          <w:rFonts w:asciiTheme="minorHAnsi" w:hAnsiTheme="minorHAnsi" w:cstheme="minorHAnsi"/>
          <w:b/>
          <w:sz w:val="22"/>
        </w:rPr>
      </w:pPr>
      <w:bookmarkStart w:id="0" w:name="_Hlk33631850"/>
      <w:r w:rsidRPr="00EC512B">
        <w:rPr>
          <w:rFonts w:asciiTheme="minorHAnsi" w:hAnsiTheme="minorHAnsi" w:cstheme="minorHAnsi"/>
          <w:b/>
          <w:sz w:val="22"/>
        </w:rPr>
        <w:t>E</w:t>
      </w:r>
      <w:r w:rsidR="00AF6450" w:rsidRPr="00EC512B">
        <w:rPr>
          <w:rFonts w:asciiTheme="minorHAnsi" w:hAnsiTheme="minorHAnsi" w:cstheme="minorHAnsi"/>
          <w:b/>
          <w:sz w:val="22"/>
        </w:rPr>
        <w:t>ditorial and Maintenance Update</w:t>
      </w:r>
    </w:p>
    <w:p w14:paraId="6BED873B" w14:textId="26D016DF" w:rsidR="00A23390" w:rsidRPr="00EC512B" w:rsidRDefault="00DB2146" w:rsidP="007E1F58">
      <w:pPr>
        <w:jc w:val="center"/>
        <w:rPr>
          <w:rFonts w:asciiTheme="minorHAnsi" w:hAnsiTheme="minorHAnsi" w:cstheme="minorHAnsi"/>
          <w:b/>
          <w:sz w:val="22"/>
        </w:rPr>
      </w:pPr>
      <w:r w:rsidRPr="00EC512B">
        <w:rPr>
          <w:rFonts w:asciiTheme="minorHAnsi" w:hAnsiTheme="minorHAnsi" w:cstheme="minorHAnsi"/>
          <w:b/>
          <w:sz w:val="22"/>
        </w:rPr>
        <w:t xml:space="preserve">May </w:t>
      </w:r>
      <w:r w:rsidR="00CF06C9">
        <w:rPr>
          <w:rFonts w:asciiTheme="minorHAnsi" w:hAnsiTheme="minorHAnsi" w:cstheme="minorHAnsi"/>
          <w:b/>
          <w:sz w:val="22"/>
        </w:rPr>
        <w:t>22</w:t>
      </w:r>
      <w:r w:rsidR="00F42C9D" w:rsidRPr="00EC512B">
        <w:rPr>
          <w:rFonts w:asciiTheme="minorHAnsi" w:hAnsiTheme="minorHAnsi" w:cstheme="minorHAnsi"/>
          <w:b/>
          <w:sz w:val="22"/>
        </w:rPr>
        <w:t>, 202</w:t>
      </w:r>
      <w:r w:rsidR="00023CFA" w:rsidRPr="00EC512B">
        <w:rPr>
          <w:rFonts w:asciiTheme="minorHAnsi" w:hAnsiTheme="minorHAnsi" w:cstheme="minorHAnsi"/>
          <w:b/>
          <w:sz w:val="22"/>
        </w:rPr>
        <w:t>5</w:t>
      </w:r>
    </w:p>
    <w:p w14:paraId="1269CD96" w14:textId="77777777" w:rsidR="00A23390" w:rsidRPr="00EC512B" w:rsidRDefault="00A23390" w:rsidP="00A23390">
      <w:pPr>
        <w:rPr>
          <w:rFonts w:asciiTheme="minorHAnsi" w:hAnsiTheme="minorHAnsi" w:cstheme="minorHAnsi"/>
          <w:sz w:val="22"/>
        </w:rPr>
      </w:pPr>
    </w:p>
    <w:p w14:paraId="00009D62" w14:textId="736788CC" w:rsidR="00D764D4" w:rsidRPr="00EC512B" w:rsidRDefault="00A23390" w:rsidP="00D764D4">
      <w:pPr>
        <w:ind w:right="-180"/>
        <w:rPr>
          <w:rFonts w:asciiTheme="minorHAnsi" w:hAnsiTheme="minorHAnsi" w:cstheme="minorHAnsi"/>
          <w:sz w:val="22"/>
          <w:szCs w:val="29"/>
        </w:rPr>
      </w:pPr>
      <w:r w:rsidRPr="00EC512B">
        <w:rPr>
          <w:rFonts w:asciiTheme="minorHAnsi" w:hAnsiTheme="minorHAnsi" w:cstheme="minorHAnsi"/>
          <w:sz w:val="22"/>
          <w:szCs w:val="29"/>
        </w:rPr>
        <w:t xml:space="preserve">Maintenance updates provide revisions to the </w:t>
      </w:r>
      <w:r w:rsidRPr="00EC512B">
        <w:rPr>
          <w:rFonts w:asciiTheme="minorHAnsi" w:hAnsiTheme="minorHAnsi" w:cstheme="minorHAnsi"/>
          <w:i/>
          <w:sz w:val="22"/>
          <w:szCs w:val="29"/>
        </w:rPr>
        <w:t>Accounting Practices and Procedures Manual</w:t>
      </w:r>
      <w:r w:rsidR="00257A93" w:rsidRPr="00EC512B">
        <w:rPr>
          <w:rFonts w:asciiTheme="minorHAnsi" w:hAnsiTheme="minorHAnsi" w:cstheme="minorHAnsi"/>
          <w:i/>
          <w:iCs/>
          <w:sz w:val="22"/>
          <w:szCs w:val="29"/>
        </w:rPr>
        <w:t xml:space="preserve"> </w:t>
      </w:r>
      <w:r w:rsidR="00257A93" w:rsidRPr="00EC512B">
        <w:rPr>
          <w:rFonts w:asciiTheme="minorHAnsi" w:hAnsiTheme="minorHAnsi" w:cstheme="minorHAnsi"/>
          <w:sz w:val="22"/>
          <w:szCs w:val="29"/>
        </w:rPr>
        <w:t>(Manual)</w:t>
      </w:r>
      <w:r w:rsidR="00263ADB">
        <w:rPr>
          <w:rFonts w:asciiTheme="minorHAnsi" w:hAnsiTheme="minorHAnsi" w:cstheme="minorHAnsi"/>
          <w:sz w:val="22"/>
          <w:szCs w:val="29"/>
        </w:rPr>
        <w:t>,</w:t>
      </w:r>
      <w:r w:rsidR="00257A93" w:rsidRPr="00EC512B">
        <w:rPr>
          <w:rFonts w:asciiTheme="minorHAnsi" w:hAnsiTheme="minorHAnsi" w:cstheme="minorHAnsi"/>
          <w:sz w:val="22"/>
          <w:szCs w:val="29"/>
        </w:rPr>
        <w:t xml:space="preserve"> </w:t>
      </w:r>
      <w:r w:rsidRPr="00EC512B">
        <w:rPr>
          <w:rFonts w:asciiTheme="minorHAnsi" w:hAnsiTheme="minorHAnsi" w:cstheme="minorHAnsi"/>
          <w:sz w:val="22"/>
          <w:szCs w:val="29"/>
        </w:rPr>
        <w:t xml:space="preserve">such as editorial corrections, reference changes and formatting. </w:t>
      </w:r>
    </w:p>
    <w:p w14:paraId="08197BC5" w14:textId="77777777" w:rsidR="00DC2F25" w:rsidRPr="00EC512B" w:rsidRDefault="00DC2F25" w:rsidP="00D764D4">
      <w:pPr>
        <w:ind w:right="-180"/>
        <w:rPr>
          <w:rFonts w:asciiTheme="minorHAnsi" w:hAnsiTheme="minorHAnsi" w:cstheme="minorHAnsi"/>
          <w:sz w:val="22"/>
          <w:szCs w:val="29"/>
        </w:rPr>
      </w:pPr>
    </w:p>
    <w:tbl>
      <w:tblPr>
        <w:tblStyle w:val="TableGrid"/>
        <w:tblW w:w="0" w:type="auto"/>
        <w:jc w:val="center"/>
        <w:tblLook w:val="04A0" w:firstRow="1" w:lastRow="0" w:firstColumn="1" w:lastColumn="0" w:noHBand="0" w:noVBand="1"/>
      </w:tblPr>
      <w:tblGrid>
        <w:gridCol w:w="2425"/>
        <w:gridCol w:w="7645"/>
      </w:tblGrid>
      <w:tr w:rsidR="00785542" w:rsidRPr="00EC512B" w14:paraId="30AFA024" w14:textId="77777777" w:rsidTr="006F32AC">
        <w:trPr>
          <w:tblHeader/>
          <w:jc w:val="center"/>
        </w:trPr>
        <w:tc>
          <w:tcPr>
            <w:tcW w:w="2425" w:type="dxa"/>
            <w:shd w:val="clear" w:color="auto" w:fill="C6D9F1" w:themeFill="text2" w:themeFillTint="33"/>
          </w:tcPr>
          <w:p w14:paraId="196FCB97" w14:textId="77777777" w:rsidR="00785542" w:rsidRPr="00EC512B" w:rsidRDefault="00785542" w:rsidP="00785542">
            <w:pPr>
              <w:jc w:val="center"/>
              <w:rPr>
                <w:rFonts w:asciiTheme="minorHAnsi" w:hAnsiTheme="minorHAnsi" w:cstheme="minorHAnsi"/>
                <w:b/>
                <w:sz w:val="22"/>
                <w:szCs w:val="22"/>
              </w:rPr>
            </w:pPr>
            <w:r w:rsidRPr="00EC512B">
              <w:rPr>
                <w:rFonts w:asciiTheme="minorHAnsi" w:hAnsiTheme="minorHAnsi" w:cstheme="minorHAnsi"/>
                <w:b/>
                <w:sz w:val="22"/>
                <w:szCs w:val="22"/>
              </w:rPr>
              <w:t>SSAP/Appendix</w:t>
            </w:r>
          </w:p>
        </w:tc>
        <w:tc>
          <w:tcPr>
            <w:tcW w:w="7645" w:type="dxa"/>
            <w:shd w:val="clear" w:color="auto" w:fill="C6D9F1" w:themeFill="text2" w:themeFillTint="33"/>
          </w:tcPr>
          <w:p w14:paraId="70E23246" w14:textId="3CD65A92" w:rsidR="00785542" w:rsidRPr="00EC512B" w:rsidRDefault="00785542" w:rsidP="00397240">
            <w:pPr>
              <w:jc w:val="center"/>
              <w:rPr>
                <w:rFonts w:asciiTheme="minorHAnsi" w:hAnsiTheme="minorHAnsi" w:cstheme="minorHAnsi"/>
                <w:b/>
                <w:sz w:val="22"/>
                <w:szCs w:val="22"/>
              </w:rPr>
            </w:pPr>
            <w:r w:rsidRPr="00EC512B">
              <w:rPr>
                <w:rFonts w:asciiTheme="minorHAnsi" w:hAnsiTheme="minorHAnsi" w:cstheme="minorHAnsi"/>
                <w:b/>
                <w:sz w:val="22"/>
                <w:szCs w:val="22"/>
              </w:rPr>
              <w:t>Description</w:t>
            </w:r>
            <w:r w:rsidR="00C4351F" w:rsidRPr="00EC512B">
              <w:rPr>
                <w:rFonts w:asciiTheme="minorHAnsi" w:hAnsiTheme="minorHAnsi" w:cstheme="minorHAnsi"/>
                <w:b/>
                <w:sz w:val="22"/>
                <w:szCs w:val="22"/>
              </w:rPr>
              <w:t>/Revision</w:t>
            </w:r>
          </w:p>
        </w:tc>
      </w:tr>
      <w:tr w:rsidR="00C667DD" w:rsidRPr="00EC512B" w14:paraId="395EE8F0" w14:textId="77777777" w:rsidTr="006F32AC">
        <w:trPr>
          <w:trHeight w:val="1367"/>
          <w:jc w:val="center"/>
        </w:trPr>
        <w:tc>
          <w:tcPr>
            <w:tcW w:w="2425" w:type="dxa"/>
            <w:shd w:val="clear" w:color="auto" w:fill="FFFFFF" w:themeFill="background1"/>
            <w:vAlign w:val="center"/>
          </w:tcPr>
          <w:p w14:paraId="6FD702C1" w14:textId="6420CD40" w:rsidR="00C667DD" w:rsidRPr="00EC512B" w:rsidRDefault="00C667DD" w:rsidP="00560B40">
            <w:pPr>
              <w:pStyle w:val="BodyText2"/>
              <w:spacing w:before="240"/>
              <w:jc w:val="center"/>
              <w:rPr>
                <w:rFonts w:asciiTheme="minorHAnsi" w:hAnsiTheme="minorHAnsi" w:cstheme="minorHAnsi"/>
                <w:szCs w:val="22"/>
              </w:rPr>
            </w:pPr>
            <w:r w:rsidRPr="00EC512B">
              <w:rPr>
                <w:rFonts w:asciiTheme="minorHAnsi" w:hAnsiTheme="minorHAnsi" w:cstheme="minorHAnsi"/>
                <w:szCs w:val="22"/>
              </w:rPr>
              <w:t>SSAP No. 26</w:t>
            </w:r>
          </w:p>
        </w:tc>
        <w:tc>
          <w:tcPr>
            <w:tcW w:w="7645" w:type="dxa"/>
            <w:shd w:val="clear" w:color="auto" w:fill="FFFFFF" w:themeFill="background1"/>
            <w:vAlign w:val="center"/>
          </w:tcPr>
          <w:p w14:paraId="5DB218EE" w14:textId="23F9E65A" w:rsidR="00562AEF" w:rsidRPr="00EC512B" w:rsidRDefault="00562AEF" w:rsidP="00B63FE0">
            <w:pPr>
              <w:jc w:val="both"/>
              <w:rPr>
                <w:rFonts w:asciiTheme="minorHAnsi" w:hAnsiTheme="minorHAnsi" w:cstheme="minorHAnsi"/>
                <w:b/>
                <w:bCs/>
                <w:i/>
                <w:iCs/>
                <w:sz w:val="22"/>
                <w:szCs w:val="22"/>
              </w:rPr>
            </w:pPr>
            <w:r w:rsidRPr="00EC512B">
              <w:rPr>
                <w:rFonts w:asciiTheme="minorHAnsi" w:hAnsiTheme="minorHAnsi" w:cstheme="minorHAnsi"/>
                <w:b/>
                <w:bCs/>
                <w:i/>
                <w:iCs/>
                <w:sz w:val="22"/>
                <w:szCs w:val="22"/>
              </w:rPr>
              <w:t>SSAP No. 26—Bonds</w:t>
            </w:r>
          </w:p>
          <w:p w14:paraId="26919070" w14:textId="03FCC815" w:rsidR="00562AEF" w:rsidRPr="00EC512B" w:rsidRDefault="000E7426" w:rsidP="00B63FE0">
            <w:pPr>
              <w:jc w:val="both"/>
              <w:rPr>
                <w:rFonts w:asciiTheme="minorHAnsi" w:hAnsiTheme="minorHAnsi" w:cstheme="minorHAnsi"/>
                <w:sz w:val="22"/>
                <w:szCs w:val="22"/>
              </w:rPr>
            </w:pPr>
            <w:r w:rsidRPr="00EC512B">
              <w:rPr>
                <w:rFonts w:asciiTheme="minorHAnsi" w:hAnsiTheme="minorHAnsi" w:cstheme="minorHAnsi"/>
                <w:sz w:val="22"/>
                <w:szCs w:val="22"/>
              </w:rPr>
              <w:t xml:space="preserve">Update Disclosure </w:t>
            </w:r>
            <w:r w:rsidR="00562AEF" w:rsidRPr="00EC512B">
              <w:rPr>
                <w:rFonts w:asciiTheme="minorHAnsi" w:hAnsiTheme="minorHAnsi" w:cstheme="minorHAnsi"/>
                <w:sz w:val="22"/>
                <w:szCs w:val="22"/>
              </w:rPr>
              <w:t>40.f</w:t>
            </w:r>
            <w:r w:rsidR="00B0263E" w:rsidRPr="00EC512B">
              <w:rPr>
                <w:rFonts w:asciiTheme="minorHAnsi" w:hAnsiTheme="minorHAnsi" w:cstheme="minorHAnsi"/>
                <w:sz w:val="22"/>
                <w:szCs w:val="22"/>
              </w:rPr>
              <w:t>.</w:t>
            </w:r>
            <w:r w:rsidR="00562AEF" w:rsidRPr="00EC512B">
              <w:rPr>
                <w:rFonts w:asciiTheme="minorHAnsi" w:hAnsiTheme="minorHAnsi" w:cstheme="minorHAnsi"/>
                <w:sz w:val="22"/>
                <w:szCs w:val="22"/>
              </w:rPr>
              <w:t xml:space="preserve"> to Match Schedule D, Part 1A Maturity </w:t>
            </w:r>
            <w:r w:rsidR="00375CD6" w:rsidRPr="00EC512B">
              <w:rPr>
                <w:rFonts w:asciiTheme="minorHAnsi" w:hAnsiTheme="minorHAnsi" w:cstheme="minorHAnsi"/>
                <w:sz w:val="22"/>
                <w:szCs w:val="22"/>
              </w:rPr>
              <w:t>categories. Schedule D</w:t>
            </w:r>
            <w:r w:rsidR="00866C0D" w:rsidRPr="00EC512B">
              <w:rPr>
                <w:rFonts w:asciiTheme="minorHAnsi" w:hAnsiTheme="minorHAnsi" w:cstheme="minorHAnsi"/>
                <w:sz w:val="22"/>
                <w:szCs w:val="22"/>
              </w:rPr>
              <w:t xml:space="preserve">, </w:t>
            </w:r>
            <w:r w:rsidR="00375CD6" w:rsidRPr="00EC512B">
              <w:rPr>
                <w:rFonts w:asciiTheme="minorHAnsi" w:hAnsiTheme="minorHAnsi" w:cstheme="minorHAnsi"/>
                <w:sz w:val="22"/>
                <w:szCs w:val="22"/>
              </w:rPr>
              <w:t xml:space="preserve">Part 1A has maturity categories of 10-20 years and over 20 years. The disclosure in SSAP No. 26 </w:t>
            </w:r>
            <w:r w:rsidR="00866C0D" w:rsidRPr="00EC512B">
              <w:rPr>
                <w:rFonts w:asciiTheme="minorHAnsi" w:hAnsiTheme="minorHAnsi" w:cstheme="minorHAnsi"/>
                <w:sz w:val="22"/>
                <w:szCs w:val="22"/>
              </w:rPr>
              <w:t>only goes up to a</w:t>
            </w:r>
            <w:r w:rsidR="00127370" w:rsidRPr="00EC512B">
              <w:rPr>
                <w:rFonts w:asciiTheme="minorHAnsi" w:hAnsiTheme="minorHAnsi" w:cstheme="minorHAnsi"/>
                <w:sz w:val="22"/>
                <w:szCs w:val="22"/>
              </w:rPr>
              <w:t>n</w:t>
            </w:r>
            <w:r w:rsidR="006F32AC" w:rsidRPr="00EC512B">
              <w:rPr>
                <w:rFonts w:asciiTheme="minorHAnsi" w:hAnsiTheme="minorHAnsi" w:cstheme="minorHAnsi"/>
                <w:sz w:val="22"/>
                <w:szCs w:val="22"/>
              </w:rPr>
              <w:t xml:space="preserve"> </w:t>
            </w:r>
            <w:r w:rsidR="00F554A9" w:rsidRPr="00EC512B">
              <w:rPr>
                <w:rFonts w:asciiTheme="minorHAnsi" w:hAnsiTheme="minorHAnsi" w:cstheme="minorHAnsi"/>
                <w:sz w:val="22"/>
                <w:szCs w:val="22"/>
              </w:rPr>
              <w:t>after 10-year category</w:t>
            </w:r>
            <w:r w:rsidR="006F32AC" w:rsidRPr="00EC512B">
              <w:rPr>
                <w:rFonts w:asciiTheme="minorHAnsi" w:hAnsiTheme="minorHAnsi" w:cstheme="minorHAnsi"/>
                <w:sz w:val="22"/>
                <w:szCs w:val="22"/>
              </w:rPr>
              <w:t xml:space="preserve">. </w:t>
            </w:r>
          </w:p>
        </w:tc>
      </w:tr>
      <w:tr w:rsidR="00AB3BEE" w:rsidRPr="00EC512B" w14:paraId="202672B7" w14:textId="77777777" w:rsidTr="006F32AC">
        <w:trPr>
          <w:trHeight w:val="1367"/>
          <w:jc w:val="center"/>
        </w:trPr>
        <w:tc>
          <w:tcPr>
            <w:tcW w:w="2425" w:type="dxa"/>
            <w:shd w:val="clear" w:color="auto" w:fill="FFFFFF" w:themeFill="background1"/>
            <w:vAlign w:val="center"/>
          </w:tcPr>
          <w:p w14:paraId="42FC79F6" w14:textId="3A3DD2DC" w:rsidR="00AB3BEE" w:rsidRPr="00EC512B" w:rsidRDefault="00AB3BEE" w:rsidP="00560B40">
            <w:pPr>
              <w:pStyle w:val="BodyText2"/>
              <w:spacing w:before="240"/>
              <w:jc w:val="center"/>
              <w:rPr>
                <w:rFonts w:asciiTheme="minorHAnsi" w:hAnsiTheme="minorHAnsi" w:cstheme="minorHAnsi"/>
                <w:szCs w:val="22"/>
              </w:rPr>
            </w:pPr>
            <w:r w:rsidRPr="00EC512B">
              <w:rPr>
                <w:rFonts w:asciiTheme="minorHAnsi" w:hAnsiTheme="minorHAnsi" w:cstheme="minorHAnsi"/>
                <w:szCs w:val="22"/>
              </w:rPr>
              <w:t>SSAP No. 41</w:t>
            </w:r>
          </w:p>
        </w:tc>
        <w:tc>
          <w:tcPr>
            <w:tcW w:w="7645" w:type="dxa"/>
            <w:shd w:val="clear" w:color="auto" w:fill="FFFFFF" w:themeFill="background1"/>
            <w:vAlign w:val="center"/>
          </w:tcPr>
          <w:p w14:paraId="6650E7EC" w14:textId="77777777" w:rsidR="00AB3BEE" w:rsidRPr="00EC512B" w:rsidRDefault="00AB3BEE" w:rsidP="00B63FE0">
            <w:pPr>
              <w:jc w:val="both"/>
              <w:rPr>
                <w:rFonts w:asciiTheme="minorHAnsi" w:hAnsiTheme="minorHAnsi" w:cstheme="minorHAnsi"/>
                <w:b/>
                <w:bCs/>
                <w:i/>
                <w:iCs/>
                <w:sz w:val="22"/>
                <w:szCs w:val="22"/>
              </w:rPr>
            </w:pPr>
            <w:r w:rsidRPr="00EC512B">
              <w:rPr>
                <w:rFonts w:asciiTheme="minorHAnsi" w:hAnsiTheme="minorHAnsi" w:cstheme="minorHAnsi"/>
                <w:b/>
                <w:bCs/>
                <w:i/>
                <w:iCs/>
                <w:sz w:val="22"/>
                <w:szCs w:val="22"/>
              </w:rPr>
              <w:t>SSAP No. 41—Surplus Notes</w:t>
            </w:r>
          </w:p>
          <w:p w14:paraId="6ADFA0BD" w14:textId="3E071D10" w:rsidR="00AB3BEE" w:rsidRPr="00EC512B" w:rsidRDefault="00AB3BEE" w:rsidP="00B63FE0">
            <w:pPr>
              <w:jc w:val="both"/>
              <w:rPr>
                <w:rFonts w:asciiTheme="minorHAnsi" w:hAnsiTheme="minorHAnsi" w:cstheme="minorHAnsi"/>
                <w:sz w:val="22"/>
                <w:szCs w:val="22"/>
              </w:rPr>
            </w:pPr>
            <w:r w:rsidRPr="00EC512B">
              <w:rPr>
                <w:rFonts w:asciiTheme="minorHAnsi" w:hAnsiTheme="minorHAnsi" w:cstheme="minorHAnsi"/>
                <w:sz w:val="22"/>
                <w:szCs w:val="22"/>
              </w:rPr>
              <w:t xml:space="preserve">Remove </w:t>
            </w:r>
            <w:r w:rsidR="00896092" w:rsidRPr="00EC512B">
              <w:rPr>
                <w:rFonts w:asciiTheme="minorHAnsi" w:hAnsiTheme="minorHAnsi" w:cstheme="minorHAnsi"/>
                <w:sz w:val="22"/>
                <w:szCs w:val="22"/>
              </w:rPr>
              <w:t>remaining</w:t>
            </w:r>
            <w:r w:rsidRPr="00EC512B">
              <w:rPr>
                <w:rFonts w:asciiTheme="minorHAnsi" w:hAnsiTheme="minorHAnsi" w:cstheme="minorHAnsi"/>
                <w:sz w:val="22"/>
                <w:szCs w:val="22"/>
              </w:rPr>
              <w:t xml:space="preserve"> reference to </w:t>
            </w:r>
            <w:r w:rsidR="00896092" w:rsidRPr="00EC512B">
              <w:rPr>
                <w:rFonts w:asciiTheme="minorHAnsi" w:hAnsiTheme="minorHAnsi" w:cstheme="minorHAnsi"/>
                <w:sz w:val="22"/>
                <w:szCs w:val="22"/>
              </w:rPr>
              <w:t xml:space="preserve">a </w:t>
            </w:r>
            <w:r w:rsidRPr="00EC512B">
              <w:rPr>
                <w:rFonts w:asciiTheme="minorHAnsi" w:hAnsiTheme="minorHAnsi" w:cstheme="minorHAnsi"/>
                <w:sz w:val="22"/>
                <w:szCs w:val="22"/>
              </w:rPr>
              <w:t>“CRP</w:t>
            </w:r>
            <w:r w:rsidR="00896092" w:rsidRPr="00EC512B">
              <w:rPr>
                <w:rFonts w:asciiTheme="minorHAnsi" w:hAnsiTheme="minorHAnsi" w:cstheme="minorHAnsi"/>
                <w:sz w:val="22"/>
                <w:szCs w:val="22"/>
              </w:rPr>
              <w:t xml:space="preserve">” designation in paragraph 11. Whether the </w:t>
            </w:r>
            <w:r w:rsidR="00616B07" w:rsidRPr="00EC512B">
              <w:rPr>
                <w:rFonts w:asciiTheme="minorHAnsi" w:hAnsiTheme="minorHAnsi" w:cstheme="minorHAnsi"/>
                <w:sz w:val="22"/>
                <w:szCs w:val="22"/>
              </w:rPr>
              <w:t xml:space="preserve">designation is required from a Credit Rating Provider or from the </w:t>
            </w:r>
            <w:r w:rsidR="00DD74C7" w:rsidRPr="00EC512B">
              <w:rPr>
                <w:rFonts w:asciiTheme="minorHAnsi" w:hAnsiTheme="minorHAnsi" w:cstheme="minorHAnsi"/>
                <w:sz w:val="22"/>
                <w:szCs w:val="22"/>
              </w:rPr>
              <w:t>SVO is</w:t>
            </w:r>
            <w:r w:rsidR="00616B07" w:rsidRPr="00EC512B">
              <w:rPr>
                <w:rFonts w:asciiTheme="minorHAnsi" w:hAnsiTheme="minorHAnsi" w:cstheme="minorHAnsi"/>
                <w:sz w:val="22"/>
                <w:szCs w:val="22"/>
              </w:rPr>
              <w:t xml:space="preserve"> conti</w:t>
            </w:r>
            <w:r w:rsidR="004C0EEF" w:rsidRPr="00EC512B">
              <w:rPr>
                <w:rFonts w:asciiTheme="minorHAnsi" w:hAnsiTheme="minorHAnsi" w:cstheme="minorHAnsi"/>
                <w:sz w:val="22"/>
                <w:szCs w:val="22"/>
              </w:rPr>
              <w:t xml:space="preserve">ngent on the </w:t>
            </w:r>
            <w:r w:rsidR="002C7221" w:rsidRPr="00EC512B">
              <w:rPr>
                <w:rFonts w:asciiTheme="minorHAnsi" w:hAnsiTheme="minorHAnsi" w:cstheme="minorHAnsi"/>
                <w:i/>
                <w:iCs/>
                <w:sz w:val="22"/>
                <w:szCs w:val="22"/>
              </w:rPr>
              <w:t xml:space="preserve">Purposes and Procedures </w:t>
            </w:r>
            <w:r w:rsidR="00A35793" w:rsidRPr="00EC512B">
              <w:rPr>
                <w:rFonts w:asciiTheme="minorHAnsi" w:hAnsiTheme="minorHAnsi" w:cstheme="minorHAnsi"/>
                <w:i/>
                <w:iCs/>
                <w:sz w:val="22"/>
                <w:szCs w:val="22"/>
              </w:rPr>
              <w:t>Manual of the NAIC Investment Analysis Office.</w:t>
            </w:r>
            <w:r w:rsidR="00A35793" w:rsidRPr="00EC512B">
              <w:rPr>
                <w:rFonts w:asciiTheme="minorHAnsi" w:hAnsiTheme="minorHAnsi" w:cstheme="minorHAnsi"/>
                <w:sz w:val="22"/>
                <w:szCs w:val="22"/>
              </w:rPr>
              <w:t xml:space="preserve"> </w:t>
            </w:r>
          </w:p>
        </w:tc>
      </w:tr>
      <w:tr w:rsidR="00B41904" w:rsidRPr="00EC512B" w14:paraId="1C86F0BD" w14:textId="77777777" w:rsidTr="006F32AC">
        <w:trPr>
          <w:trHeight w:val="1097"/>
          <w:jc w:val="center"/>
        </w:trPr>
        <w:tc>
          <w:tcPr>
            <w:tcW w:w="2425" w:type="dxa"/>
            <w:shd w:val="clear" w:color="auto" w:fill="FFFFFF" w:themeFill="background1"/>
            <w:vAlign w:val="center"/>
          </w:tcPr>
          <w:p w14:paraId="391BCCF6" w14:textId="5D5F3F71" w:rsidR="00B41904" w:rsidRPr="00EC512B" w:rsidRDefault="00EF208E" w:rsidP="00560B40">
            <w:pPr>
              <w:pStyle w:val="BodyText2"/>
              <w:spacing w:before="240"/>
              <w:jc w:val="center"/>
              <w:rPr>
                <w:rFonts w:asciiTheme="minorHAnsi" w:hAnsiTheme="minorHAnsi" w:cstheme="minorHAnsi"/>
              </w:rPr>
            </w:pPr>
            <w:r w:rsidRPr="00EC512B">
              <w:rPr>
                <w:rFonts w:asciiTheme="minorHAnsi" w:hAnsiTheme="minorHAnsi" w:cstheme="minorHAnsi"/>
                <w:szCs w:val="22"/>
              </w:rPr>
              <w:t>SSAP No. 56</w:t>
            </w:r>
          </w:p>
        </w:tc>
        <w:tc>
          <w:tcPr>
            <w:tcW w:w="7645" w:type="dxa"/>
            <w:shd w:val="clear" w:color="auto" w:fill="FFFFFF" w:themeFill="background1"/>
            <w:vAlign w:val="center"/>
          </w:tcPr>
          <w:p w14:paraId="6B099F3F" w14:textId="77777777" w:rsidR="00755475" w:rsidRPr="00EC512B" w:rsidRDefault="00755475" w:rsidP="00B63FE0">
            <w:pPr>
              <w:jc w:val="both"/>
              <w:rPr>
                <w:rFonts w:asciiTheme="minorHAnsi" w:hAnsiTheme="minorHAnsi" w:cstheme="minorHAnsi"/>
                <w:b/>
                <w:bCs/>
                <w:i/>
                <w:iCs/>
                <w:sz w:val="22"/>
                <w:szCs w:val="22"/>
              </w:rPr>
            </w:pPr>
            <w:r w:rsidRPr="00EC512B">
              <w:rPr>
                <w:rFonts w:asciiTheme="minorHAnsi" w:hAnsiTheme="minorHAnsi" w:cstheme="minorHAnsi"/>
                <w:b/>
                <w:bCs/>
                <w:i/>
                <w:iCs/>
                <w:sz w:val="22"/>
                <w:szCs w:val="22"/>
              </w:rPr>
              <w:t>SSAP No. 56—Separate Accounts</w:t>
            </w:r>
          </w:p>
          <w:p w14:paraId="545000FA" w14:textId="4879283E" w:rsidR="00274A07" w:rsidRPr="00EC512B" w:rsidRDefault="005D4FFC" w:rsidP="00B63FE0">
            <w:pPr>
              <w:jc w:val="both"/>
              <w:rPr>
                <w:rFonts w:asciiTheme="minorHAnsi" w:hAnsiTheme="minorHAnsi" w:cstheme="minorHAnsi"/>
                <w:sz w:val="22"/>
                <w:szCs w:val="22"/>
              </w:rPr>
            </w:pPr>
            <w:r w:rsidRPr="00EC512B">
              <w:rPr>
                <w:rFonts w:asciiTheme="minorHAnsi" w:hAnsiTheme="minorHAnsi" w:cstheme="minorHAnsi"/>
                <w:sz w:val="22"/>
                <w:szCs w:val="22"/>
              </w:rPr>
              <w:t xml:space="preserve">Delete Disclosure </w:t>
            </w:r>
            <w:r w:rsidR="00367502" w:rsidRPr="00EC512B">
              <w:rPr>
                <w:rFonts w:asciiTheme="minorHAnsi" w:hAnsiTheme="minorHAnsi" w:cstheme="minorHAnsi"/>
                <w:sz w:val="22"/>
                <w:szCs w:val="22"/>
              </w:rPr>
              <w:t>32.d</w:t>
            </w:r>
            <w:r w:rsidR="00286DA8" w:rsidRPr="00EC512B">
              <w:rPr>
                <w:rFonts w:asciiTheme="minorHAnsi" w:hAnsiTheme="minorHAnsi" w:cstheme="minorHAnsi"/>
                <w:sz w:val="22"/>
                <w:szCs w:val="22"/>
              </w:rPr>
              <w:t xml:space="preserve">. The disclosure is no longer applicable with previously adopted revisions. </w:t>
            </w:r>
          </w:p>
        </w:tc>
      </w:tr>
      <w:tr w:rsidR="00A90250" w:rsidRPr="00EC512B" w14:paraId="275507BF" w14:textId="77777777" w:rsidTr="006F32AC">
        <w:trPr>
          <w:trHeight w:val="1097"/>
          <w:jc w:val="center"/>
        </w:trPr>
        <w:tc>
          <w:tcPr>
            <w:tcW w:w="2425" w:type="dxa"/>
            <w:shd w:val="clear" w:color="auto" w:fill="FFFFFF" w:themeFill="background1"/>
            <w:vAlign w:val="center"/>
          </w:tcPr>
          <w:p w14:paraId="605F89AD" w14:textId="00F399A9" w:rsidR="00A90250" w:rsidRPr="00EC512B" w:rsidRDefault="00A90250" w:rsidP="00560B40">
            <w:pPr>
              <w:pStyle w:val="BodyText2"/>
              <w:spacing w:before="240"/>
              <w:jc w:val="center"/>
              <w:rPr>
                <w:rFonts w:asciiTheme="minorHAnsi" w:hAnsiTheme="minorHAnsi" w:cstheme="minorHAnsi"/>
                <w:szCs w:val="22"/>
              </w:rPr>
            </w:pPr>
            <w:r w:rsidRPr="00EC512B">
              <w:rPr>
                <w:rFonts w:asciiTheme="minorHAnsi" w:hAnsiTheme="minorHAnsi" w:cstheme="minorHAnsi"/>
                <w:szCs w:val="22"/>
              </w:rPr>
              <w:t>INT</w:t>
            </w:r>
            <w:r w:rsidR="0087093D" w:rsidRPr="00EC512B">
              <w:rPr>
                <w:rFonts w:asciiTheme="minorHAnsi" w:hAnsiTheme="minorHAnsi" w:cstheme="minorHAnsi"/>
                <w:szCs w:val="22"/>
              </w:rPr>
              <w:t xml:space="preserve"> 22-01</w:t>
            </w:r>
          </w:p>
        </w:tc>
        <w:tc>
          <w:tcPr>
            <w:tcW w:w="7645" w:type="dxa"/>
            <w:shd w:val="clear" w:color="auto" w:fill="FFFFFF" w:themeFill="background1"/>
            <w:vAlign w:val="center"/>
          </w:tcPr>
          <w:p w14:paraId="6F87257F" w14:textId="2EFCB4E5" w:rsidR="00755475" w:rsidRPr="00EC512B" w:rsidRDefault="00755475" w:rsidP="00B63FE0">
            <w:pPr>
              <w:jc w:val="both"/>
              <w:rPr>
                <w:rFonts w:asciiTheme="minorHAnsi" w:hAnsiTheme="minorHAnsi" w:cstheme="minorHAnsi"/>
                <w:b/>
                <w:bCs/>
                <w:i/>
                <w:iCs/>
                <w:sz w:val="22"/>
                <w:szCs w:val="22"/>
              </w:rPr>
            </w:pPr>
            <w:r w:rsidRPr="00EC512B">
              <w:rPr>
                <w:rFonts w:asciiTheme="minorHAnsi" w:hAnsiTheme="minorHAnsi" w:cstheme="minorHAnsi"/>
                <w:b/>
                <w:bCs/>
                <w:i/>
                <w:iCs/>
                <w:sz w:val="22"/>
                <w:szCs w:val="22"/>
              </w:rPr>
              <w:t>INT 22-01: Freddie Mac When Issued K-Deal (WI Trust</w:t>
            </w:r>
            <w:r w:rsidR="005200D8" w:rsidRPr="00EC512B">
              <w:rPr>
                <w:rFonts w:asciiTheme="minorHAnsi" w:hAnsiTheme="minorHAnsi" w:cstheme="minorHAnsi"/>
                <w:b/>
                <w:bCs/>
                <w:i/>
                <w:iCs/>
                <w:sz w:val="22"/>
                <w:szCs w:val="22"/>
              </w:rPr>
              <w:t>)</w:t>
            </w:r>
            <w:r w:rsidRPr="00EC512B">
              <w:rPr>
                <w:rFonts w:asciiTheme="minorHAnsi" w:hAnsiTheme="minorHAnsi" w:cstheme="minorHAnsi"/>
                <w:b/>
                <w:bCs/>
                <w:i/>
                <w:iCs/>
                <w:sz w:val="22"/>
                <w:szCs w:val="22"/>
              </w:rPr>
              <w:t xml:space="preserve"> Certificates. </w:t>
            </w:r>
          </w:p>
          <w:p w14:paraId="4C31A35D" w14:textId="656E93DE" w:rsidR="00A90250" w:rsidRPr="00EC512B" w:rsidRDefault="007812AD" w:rsidP="00B63FE0">
            <w:pPr>
              <w:jc w:val="both"/>
              <w:rPr>
                <w:rFonts w:asciiTheme="minorHAnsi" w:hAnsiTheme="minorHAnsi" w:cstheme="minorHAnsi"/>
                <w:sz w:val="22"/>
                <w:szCs w:val="22"/>
              </w:rPr>
            </w:pPr>
            <w:r w:rsidRPr="00EC512B">
              <w:rPr>
                <w:rFonts w:asciiTheme="minorHAnsi" w:hAnsiTheme="minorHAnsi" w:cstheme="minorHAnsi"/>
                <w:sz w:val="22"/>
                <w:szCs w:val="22"/>
              </w:rPr>
              <w:t xml:space="preserve">Remove </w:t>
            </w:r>
            <w:r w:rsidR="00373B24">
              <w:rPr>
                <w:rFonts w:asciiTheme="minorHAnsi" w:hAnsiTheme="minorHAnsi" w:cstheme="minorHAnsi"/>
                <w:sz w:val="22"/>
                <w:szCs w:val="22"/>
              </w:rPr>
              <w:t>former</w:t>
            </w:r>
            <w:r w:rsidRPr="00EC512B">
              <w:rPr>
                <w:rFonts w:asciiTheme="minorHAnsi" w:hAnsiTheme="minorHAnsi" w:cstheme="minorHAnsi"/>
                <w:sz w:val="22"/>
                <w:szCs w:val="22"/>
              </w:rPr>
              <w:t xml:space="preserve"> </w:t>
            </w:r>
            <w:r w:rsidRPr="00EC512B">
              <w:rPr>
                <w:rFonts w:asciiTheme="minorHAnsi" w:hAnsiTheme="minorHAnsi" w:cstheme="minorHAnsi"/>
                <w:i/>
                <w:iCs/>
                <w:sz w:val="22"/>
                <w:szCs w:val="22"/>
              </w:rPr>
              <w:t>SSAP No. 43R—Loan-Backed and Structured Security</w:t>
            </w:r>
            <w:r w:rsidRPr="00EC512B">
              <w:rPr>
                <w:rFonts w:asciiTheme="minorHAnsi" w:hAnsiTheme="minorHAnsi" w:cstheme="minorHAnsi"/>
                <w:sz w:val="22"/>
                <w:szCs w:val="22"/>
              </w:rPr>
              <w:t xml:space="preserve"> terminology. </w:t>
            </w:r>
            <w:r w:rsidR="00755475" w:rsidRPr="00EC512B">
              <w:rPr>
                <w:rFonts w:asciiTheme="minorHAnsi" w:hAnsiTheme="minorHAnsi" w:cstheme="minorHAnsi"/>
                <w:sz w:val="22"/>
                <w:szCs w:val="22"/>
              </w:rPr>
              <w:t xml:space="preserve"> </w:t>
            </w:r>
          </w:p>
        </w:tc>
      </w:tr>
    </w:tbl>
    <w:p w14:paraId="7ED3CCA9" w14:textId="77777777" w:rsidR="00630BE0" w:rsidRPr="00EC512B" w:rsidRDefault="00630BE0" w:rsidP="00156DD5">
      <w:pPr>
        <w:rPr>
          <w:rFonts w:asciiTheme="minorHAnsi" w:hAnsiTheme="minorHAnsi" w:cstheme="minorHAnsi"/>
          <w:b/>
          <w:bCs/>
          <w:sz w:val="22"/>
          <w:szCs w:val="29"/>
        </w:rPr>
      </w:pPr>
    </w:p>
    <w:p w14:paraId="142800DF" w14:textId="345E3088" w:rsidR="00222673" w:rsidRPr="00EC512B" w:rsidRDefault="003D213A" w:rsidP="00222673">
      <w:pPr>
        <w:rPr>
          <w:rFonts w:asciiTheme="minorHAnsi" w:hAnsiTheme="minorHAnsi" w:cstheme="minorHAnsi"/>
          <w:b/>
          <w:bCs/>
          <w:sz w:val="22"/>
          <w:szCs w:val="29"/>
        </w:rPr>
      </w:pPr>
      <w:r w:rsidRPr="00EC512B">
        <w:rPr>
          <w:rFonts w:asciiTheme="minorHAnsi" w:hAnsiTheme="minorHAnsi" w:cstheme="minorHAnsi"/>
          <w:b/>
          <w:bCs/>
          <w:sz w:val="22"/>
          <w:szCs w:val="29"/>
        </w:rPr>
        <w:t xml:space="preserve">Staff </w:t>
      </w:r>
      <w:r w:rsidR="00222673" w:rsidRPr="00EC512B">
        <w:rPr>
          <w:rFonts w:asciiTheme="minorHAnsi" w:hAnsiTheme="minorHAnsi" w:cstheme="minorHAnsi"/>
          <w:b/>
          <w:bCs/>
          <w:sz w:val="22"/>
          <w:szCs w:val="29"/>
        </w:rPr>
        <w:t xml:space="preserve">Recommendation: </w:t>
      </w:r>
    </w:p>
    <w:p w14:paraId="5DB619B1" w14:textId="715F6E04" w:rsidR="00222673" w:rsidRPr="00EC512B" w:rsidRDefault="00222673" w:rsidP="00EC512B">
      <w:pPr>
        <w:spacing w:after="220"/>
        <w:jc w:val="both"/>
        <w:rPr>
          <w:rFonts w:asciiTheme="minorHAnsi" w:hAnsiTheme="minorHAnsi" w:cstheme="minorHAnsi"/>
          <w:sz w:val="22"/>
          <w:szCs w:val="22"/>
        </w:rPr>
      </w:pPr>
      <w:r w:rsidRPr="00EC512B">
        <w:rPr>
          <w:rFonts w:asciiTheme="minorHAnsi" w:hAnsiTheme="minorHAnsi" w:cstheme="minorHAnsi"/>
          <w:sz w:val="22"/>
          <w:szCs w:val="22"/>
        </w:rPr>
        <w:t xml:space="preserve">NAIC staff recommend that the Statutory Accounting Principles (E) Working Group move this agenda item to the active listing, categorize as a SAP </w:t>
      </w:r>
      <w:r w:rsidR="00263ADB">
        <w:rPr>
          <w:rFonts w:asciiTheme="minorHAnsi" w:hAnsiTheme="minorHAnsi" w:cstheme="minorHAnsi"/>
          <w:sz w:val="22"/>
          <w:szCs w:val="22"/>
        </w:rPr>
        <w:t>c</w:t>
      </w:r>
      <w:r w:rsidRPr="00EC512B">
        <w:rPr>
          <w:rFonts w:asciiTheme="minorHAnsi" w:hAnsiTheme="minorHAnsi" w:cstheme="minorHAnsi"/>
          <w:sz w:val="22"/>
          <w:szCs w:val="22"/>
        </w:rPr>
        <w:t>larification, and expose editorial revisions as illustrated within.</w:t>
      </w:r>
    </w:p>
    <w:p w14:paraId="552A9B05" w14:textId="0BE6972A" w:rsidR="005F4018" w:rsidRPr="00EC512B" w:rsidRDefault="005F4018" w:rsidP="00B7112E">
      <w:pPr>
        <w:pStyle w:val="ListParagraph"/>
        <w:numPr>
          <w:ilvl w:val="0"/>
          <w:numId w:val="99"/>
        </w:numPr>
        <w:spacing w:after="220"/>
        <w:ind w:left="720" w:hanging="720"/>
        <w:contextualSpacing w:val="0"/>
        <w:rPr>
          <w:rFonts w:asciiTheme="minorHAnsi" w:hAnsiTheme="minorHAnsi" w:cstheme="minorHAnsi"/>
          <w:b/>
          <w:bCs/>
          <w:i/>
          <w:iCs/>
          <w:sz w:val="22"/>
          <w:szCs w:val="22"/>
          <w:u w:val="single"/>
        </w:rPr>
      </w:pPr>
      <w:r w:rsidRPr="00EC512B">
        <w:rPr>
          <w:rFonts w:asciiTheme="minorHAnsi" w:hAnsiTheme="minorHAnsi" w:cstheme="minorHAnsi"/>
          <w:b/>
          <w:bCs/>
          <w:i/>
          <w:iCs/>
          <w:sz w:val="22"/>
          <w:szCs w:val="22"/>
          <w:u w:val="single"/>
        </w:rPr>
        <w:t>SSAP No. 26—Bonds – Update Disclosure 40</w:t>
      </w:r>
      <w:r w:rsidR="00BE1F64">
        <w:rPr>
          <w:rFonts w:asciiTheme="minorHAnsi" w:hAnsiTheme="minorHAnsi" w:cstheme="minorHAnsi"/>
          <w:b/>
          <w:bCs/>
          <w:i/>
          <w:iCs/>
          <w:sz w:val="22"/>
          <w:szCs w:val="22"/>
          <w:u w:val="single"/>
        </w:rPr>
        <w:t>.</w:t>
      </w:r>
      <w:r w:rsidRPr="00EC512B">
        <w:rPr>
          <w:rFonts w:asciiTheme="minorHAnsi" w:hAnsiTheme="minorHAnsi" w:cstheme="minorHAnsi"/>
          <w:b/>
          <w:bCs/>
          <w:i/>
          <w:iCs/>
          <w:sz w:val="22"/>
          <w:szCs w:val="22"/>
          <w:u w:val="single"/>
        </w:rPr>
        <w:t>f</w:t>
      </w:r>
      <w:r w:rsidR="00BE1F64">
        <w:rPr>
          <w:rFonts w:asciiTheme="minorHAnsi" w:hAnsiTheme="minorHAnsi" w:cstheme="minorHAnsi"/>
          <w:b/>
          <w:bCs/>
          <w:i/>
          <w:iCs/>
          <w:sz w:val="22"/>
          <w:szCs w:val="22"/>
          <w:u w:val="single"/>
        </w:rPr>
        <w:t>.</w:t>
      </w:r>
      <w:r w:rsidRPr="00EC512B">
        <w:rPr>
          <w:rFonts w:asciiTheme="minorHAnsi" w:hAnsiTheme="minorHAnsi" w:cstheme="minorHAnsi"/>
          <w:b/>
          <w:bCs/>
          <w:i/>
          <w:iCs/>
          <w:sz w:val="22"/>
          <w:szCs w:val="22"/>
          <w:u w:val="single"/>
        </w:rPr>
        <w:t xml:space="preserve"> to </w:t>
      </w:r>
      <w:r w:rsidR="00E770ED" w:rsidRPr="00EC512B">
        <w:rPr>
          <w:rFonts w:asciiTheme="minorHAnsi" w:hAnsiTheme="minorHAnsi" w:cstheme="minorHAnsi"/>
          <w:b/>
          <w:bCs/>
          <w:i/>
          <w:iCs/>
          <w:sz w:val="22"/>
          <w:szCs w:val="22"/>
          <w:u w:val="single"/>
        </w:rPr>
        <w:t>M</w:t>
      </w:r>
      <w:r w:rsidRPr="00EC512B">
        <w:rPr>
          <w:rFonts w:asciiTheme="minorHAnsi" w:hAnsiTheme="minorHAnsi" w:cstheme="minorHAnsi"/>
          <w:b/>
          <w:bCs/>
          <w:i/>
          <w:iCs/>
          <w:sz w:val="22"/>
          <w:szCs w:val="22"/>
          <w:u w:val="single"/>
        </w:rPr>
        <w:t xml:space="preserve">atch </w:t>
      </w:r>
      <w:r w:rsidR="00BA58DD" w:rsidRPr="00EC512B">
        <w:rPr>
          <w:rFonts w:asciiTheme="minorHAnsi" w:hAnsiTheme="minorHAnsi" w:cstheme="minorHAnsi"/>
          <w:b/>
          <w:bCs/>
          <w:i/>
          <w:iCs/>
          <w:sz w:val="22"/>
          <w:szCs w:val="22"/>
          <w:u w:val="single"/>
        </w:rPr>
        <w:t>Schedule D-Part 1A</w:t>
      </w:r>
    </w:p>
    <w:p w14:paraId="48D9FB29" w14:textId="754B85A7" w:rsidR="00BA58DD" w:rsidRPr="00EC512B" w:rsidRDefault="008A4642" w:rsidP="00EC512B">
      <w:pPr>
        <w:pStyle w:val="ListParagraph"/>
        <w:spacing w:after="220"/>
        <w:ind w:left="0"/>
        <w:jc w:val="both"/>
        <w:rPr>
          <w:rFonts w:asciiTheme="minorHAnsi" w:hAnsiTheme="minorHAnsi" w:cstheme="minorHAnsi"/>
          <w:sz w:val="22"/>
          <w:szCs w:val="22"/>
        </w:rPr>
      </w:pPr>
      <w:r w:rsidRPr="00EC512B">
        <w:rPr>
          <w:rFonts w:asciiTheme="minorHAnsi" w:hAnsiTheme="minorHAnsi" w:cstheme="minorHAnsi"/>
          <w:sz w:val="22"/>
          <w:szCs w:val="22"/>
        </w:rPr>
        <w:t>Schedule D</w:t>
      </w:r>
      <w:r w:rsidR="00B0263E" w:rsidRPr="00EC512B">
        <w:rPr>
          <w:rFonts w:asciiTheme="minorHAnsi" w:hAnsiTheme="minorHAnsi" w:cstheme="minorHAnsi"/>
          <w:sz w:val="22"/>
          <w:szCs w:val="22"/>
        </w:rPr>
        <w:t xml:space="preserve">, </w:t>
      </w:r>
      <w:r w:rsidRPr="00EC512B">
        <w:rPr>
          <w:rFonts w:asciiTheme="minorHAnsi" w:hAnsiTheme="minorHAnsi" w:cstheme="minorHAnsi"/>
          <w:sz w:val="22"/>
          <w:szCs w:val="22"/>
        </w:rPr>
        <w:t xml:space="preserve">Part 1A has categories for 10-20 years and over 20 years. </w:t>
      </w:r>
      <w:r w:rsidR="0097654D" w:rsidRPr="00EC512B">
        <w:rPr>
          <w:rFonts w:asciiTheme="minorHAnsi" w:hAnsiTheme="minorHAnsi" w:cstheme="minorHAnsi"/>
          <w:sz w:val="22"/>
          <w:szCs w:val="22"/>
        </w:rPr>
        <w:t xml:space="preserve">This has been a long-standing disconnect from the categories in SSAP No. 26 </w:t>
      </w:r>
      <w:r w:rsidR="00E770ED" w:rsidRPr="00EC512B">
        <w:rPr>
          <w:rFonts w:asciiTheme="minorHAnsi" w:hAnsiTheme="minorHAnsi" w:cstheme="minorHAnsi"/>
          <w:sz w:val="22"/>
          <w:szCs w:val="22"/>
        </w:rPr>
        <w:t xml:space="preserve">recently identified </w:t>
      </w:r>
      <w:r w:rsidR="0097654D" w:rsidRPr="00EC512B">
        <w:rPr>
          <w:rFonts w:asciiTheme="minorHAnsi" w:hAnsiTheme="minorHAnsi" w:cstheme="minorHAnsi"/>
          <w:sz w:val="22"/>
          <w:szCs w:val="22"/>
        </w:rPr>
        <w:t xml:space="preserve">and was not revised as part of the bond definition. The </w:t>
      </w:r>
      <w:r w:rsidR="00E770ED" w:rsidRPr="00EC512B">
        <w:rPr>
          <w:rFonts w:asciiTheme="minorHAnsi" w:hAnsiTheme="minorHAnsi" w:cstheme="minorHAnsi"/>
          <w:sz w:val="22"/>
          <w:szCs w:val="22"/>
        </w:rPr>
        <w:t xml:space="preserve">SSAP No. 26 </w:t>
      </w:r>
      <w:r w:rsidR="0097654D" w:rsidRPr="00EC512B">
        <w:rPr>
          <w:rFonts w:asciiTheme="minorHAnsi" w:hAnsiTheme="minorHAnsi" w:cstheme="minorHAnsi"/>
          <w:sz w:val="22"/>
          <w:szCs w:val="22"/>
        </w:rPr>
        <w:t>guidance has also been revised to remove the direction for items without a maturity date</w:t>
      </w:r>
      <w:r w:rsidR="00E770ED" w:rsidRPr="00EC512B">
        <w:rPr>
          <w:rFonts w:asciiTheme="minorHAnsi" w:hAnsiTheme="minorHAnsi" w:cstheme="minorHAnsi"/>
          <w:sz w:val="22"/>
          <w:szCs w:val="22"/>
        </w:rPr>
        <w:t xml:space="preserve"> </w:t>
      </w:r>
      <w:r w:rsidR="00866C0D" w:rsidRPr="00EC512B">
        <w:rPr>
          <w:rFonts w:asciiTheme="minorHAnsi" w:hAnsiTheme="minorHAnsi" w:cstheme="minorHAnsi"/>
          <w:sz w:val="22"/>
          <w:szCs w:val="22"/>
        </w:rPr>
        <w:t xml:space="preserve">that are either not payable on demand or not in good standing </w:t>
      </w:r>
      <w:r w:rsidR="00E770ED" w:rsidRPr="00EC512B">
        <w:rPr>
          <w:rFonts w:asciiTheme="minorHAnsi" w:hAnsiTheme="minorHAnsi" w:cstheme="minorHAnsi"/>
          <w:sz w:val="22"/>
          <w:szCs w:val="22"/>
        </w:rPr>
        <w:t xml:space="preserve">as the </w:t>
      </w:r>
      <w:r w:rsidR="00866C0D" w:rsidRPr="00EC512B">
        <w:rPr>
          <w:rFonts w:asciiTheme="minorHAnsi" w:hAnsiTheme="minorHAnsi" w:cstheme="minorHAnsi"/>
          <w:sz w:val="22"/>
          <w:szCs w:val="22"/>
        </w:rPr>
        <w:t xml:space="preserve">Schedule D – Part 1A </w:t>
      </w:r>
      <w:r w:rsidR="00E770ED" w:rsidRPr="00EC512B">
        <w:rPr>
          <w:rFonts w:asciiTheme="minorHAnsi" w:hAnsiTheme="minorHAnsi" w:cstheme="minorHAnsi"/>
          <w:sz w:val="22"/>
          <w:szCs w:val="22"/>
        </w:rPr>
        <w:t xml:space="preserve">instructions shall be followed. </w:t>
      </w:r>
    </w:p>
    <w:p w14:paraId="77AEF0EC" w14:textId="1DA825E6" w:rsidR="00FF0DDD" w:rsidRPr="00EC512B" w:rsidRDefault="00FF0DDD" w:rsidP="00EC512B">
      <w:pPr>
        <w:pStyle w:val="ListContinue"/>
        <w:numPr>
          <w:ilvl w:val="0"/>
          <w:numId w:val="0"/>
        </w:numPr>
        <w:ind w:left="1440" w:hanging="720"/>
        <w:rPr>
          <w:szCs w:val="22"/>
        </w:rPr>
      </w:pPr>
      <w:r w:rsidRPr="00EC512B">
        <w:rPr>
          <w:szCs w:val="22"/>
        </w:rPr>
        <w:t>40.</w:t>
      </w:r>
      <w:r w:rsidRPr="00EC512B">
        <w:rPr>
          <w:szCs w:val="22"/>
        </w:rPr>
        <w:tab/>
        <w:t>The financial statements shall include the following disclosures:</w:t>
      </w:r>
    </w:p>
    <w:p w14:paraId="2F1354E9" w14:textId="6048F6DA" w:rsidR="006F0EDD" w:rsidRPr="00EC512B" w:rsidRDefault="006F0EDD" w:rsidP="00B7112E">
      <w:pPr>
        <w:pStyle w:val="ListNumber2"/>
        <w:keepNext/>
        <w:keepLines/>
        <w:numPr>
          <w:ilvl w:val="0"/>
          <w:numId w:val="0"/>
        </w:numPr>
        <w:spacing w:after="220"/>
        <w:ind w:left="2160" w:hanging="720"/>
        <w:rPr>
          <w:sz w:val="22"/>
          <w:szCs w:val="22"/>
        </w:rPr>
      </w:pPr>
      <w:r w:rsidRPr="00EC512B">
        <w:rPr>
          <w:sz w:val="22"/>
          <w:szCs w:val="22"/>
        </w:rPr>
        <w:t>f.</w:t>
      </w:r>
      <w:r w:rsidRPr="00EC512B">
        <w:rPr>
          <w:sz w:val="22"/>
          <w:szCs w:val="22"/>
        </w:rPr>
        <w:tab/>
        <w:t>For the most recent balance sheet, the book/adjusted carrying values and the fair values of bonds and assets in scope of this statement, reported in statutory annual statement Schedule D, Part 1A, due:</w:t>
      </w:r>
    </w:p>
    <w:p w14:paraId="13AD384D" w14:textId="77777777" w:rsidR="006F0EDD" w:rsidRPr="00EC512B" w:rsidRDefault="006F0EDD" w:rsidP="00BE1F64">
      <w:pPr>
        <w:pStyle w:val="ListContinue3"/>
        <w:keepNext/>
        <w:keepLines/>
        <w:spacing w:after="220"/>
        <w:ind w:left="2880" w:hanging="720"/>
        <w:contextualSpacing w:val="0"/>
        <w:rPr>
          <w:sz w:val="22"/>
          <w:szCs w:val="22"/>
        </w:rPr>
      </w:pPr>
      <w:r w:rsidRPr="00EC512B">
        <w:rPr>
          <w:sz w:val="22"/>
          <w:szCs w:val="22"/>
        </w:rPr>
        <w:t>i.</w:t>
      </w:r>
      <w:r w:rsidRPr="00EC512B">
        <w:rPr>
          <w:sz w:val="22"/>
          <w:szCs w:val="22"/>
        </w:rPr>
        <w:tab/>
        <w:t>In one year or less (including items without a maturity date which are payable on demand and in good standing);</w:t>
      </w:r>
    </w:p>
    <w:p w14:paraId="7755AAA6" w14:textId="77777777" w:rsidR="006F0EDD" w:rsidRPr="00EC512B" w:rsidRDefault="006F0EDD" w:rsidP="00BE1F64">
      <w:pPr>
        <w:pStyle w:val="ListContinue3"/>
        <w:spacing w:after="220"/>
        <w:ind w:left="2880" w:hanging="720"/>
        <w:contextualSpacing w:val="0"/>
        <w:rPr>
          <w:sz w:val="22"/>
          <w:szCs w:val="22"/>
        </w:rPr>
      </w:pPr>
      <w:r w:rsidRPr="00EC512B">
        <w:rPr>
          <w:sz w:val="22"/>
          <w:szCs w:val="22"/>
        </w:rPr>
        <w:t>ii.</w:t>
      </w:r>
      <w:r w:rsidRPr="00EC512B">
        <w:rPr>
          <w:sz w:val="22"/>
          <w:szCs w:val="22"/>
        </w:rPr>
        <w:tab/>
        <w:t>After one year through five years;</w:t>
      </w:r>
    </w:p>
    <w:p w14:paraId="2C80A9DA" w14:textId="77777777" w:rsidR="006F0EDD" w:rsidRPr="00EC512B" w:rsidRDefault="006F0EDD" w:rsidP="00BE1F64">
      <w:pPr>
        <w:pStyle w:val="ListContinue3"/>
        <w:spacing w:after="220"/>
        <w:ind w:left="2880" w:hanging="720"/>
        <w:contextualSpacing w:val="0"/>
        <w:rPr>
          <w:sz w:val="22"/>
          <w:szCs w:val="22"/>
        </w:rPr>
      </w:pPr>
      <w:r w:rsidRPr="00EC512B">
        <w:rPr>
          <w:sz w:val="22"/>
          <w:szCs w:val="22"/>
        </w:rPr>
        <w:t>iii.</w:t>
      </w:r>
      <w:r w:rsidRPr="00EC512B">
        <w:rPr>
          <w:sz w:val="22"/>
          <w:szCs w:val="22"/>
        </w:rPr>
        <w:tab/>
        <w:t>After five years through ten years;</w:t>
      </w:r>
    </w:p>
    <w:p w14:paraId="36721CCB" w14:textId="77777777" w:rsidR="006B4127" w:rsidRPr="00EC512B" w:rsidRDefault="006F0EDD" w:rsidP="00BE1F64">
      <w:pPr>
        <w:pStyle w:val="ListContinue3"/>
        <w:spacing w:after="220"/>
        <w:ind w:left="2880" w:hanging="720"/>
        <w:contextualSpacing w:val="0"/>
        <w:rPr>
          <w:ins w:id="1" w:author="Gann, Julie" w:date="2025-05-02T11:49:00Z" w16du:dateUtc="2025-05-02T16:49:00Z"/>
          <w:sz w:val="22"/>
          <w:szCs w:val="22"/>
        </w:rPr>
      </w:pPr>
      <w:r w:rsidRPr="00EC512B">
        <w:rPr>
          <w:sz w:val="22"/>
          <w:szCs w:val="22"/>
        </w:rPr>
        <w:lastRenderedPageBreak/>
        <w:t>iv.</w:t>
      </w:r>
      <w:r w:rsidRPr="00EC512B">
        <w:rPr>
          <w:sz w:val="22"/>
          <w:szCs w:val="22"/>
        </w:rPr>
        <w:tab/>
        <w:t xml:space="preserve">After ten years </w:t>
      </w:r>
      <w:ins w:id="2" w:author="Gann, Julie" w:date="2025-05-02T11:49:00Z" w16du:dateUtc="2025-05-02T16:49:00Z">
        <w:r w:rsidR="006B4127" w:rsidRPr="00EC512B">
          <w:rPr>
            <w:sz w:val="22"/>
            <w:szCs w:val="22"/>
          </w:rPr>
          <w:t xml:space="preserve">through twenty years. </w:t>
        </w:r>
      </w:ins>
    </w:p>
    <w:p w14:paraId="5F00DA4C" w14:textId="22001FBE" w:rsidR="006F0EDD" w:rsidRPr="00EC512B" w:rsidRDefault="006B4127" w:rsidP="00BE1F64">
      <w:pPr>
        <w:pStyle w:val="ListContinue3"/>
        <w:spacing w:after="220"/>
        <w:ind w:left="2880" w:hanging="720"/>
        <w:contextualSpacing w:val="0"/>
        <w:rPr>
          <w:sz w:val="22"/>
          <w:szCs w:val="22"/>
        </w:rPr>
      </w:pPr>
      <w:ins w:id="3" w:author="Gann, Julie" w:date="2025-05-02T11:49:00Z" w16du:dateUtc="2025-05-02T16:49:00Z">
        <w:r w:rsidRPr="00EC512B">
          <w:rPr>
            <w:sz w:val="22"/>
            <w:szCs w:val="22"/>
          </w:rPr>
          <w:t>v.</w:t>
        </w:r>
        <w:r w:rsidRPr="00EC512B">
          <w:rPr>
            <w:sz w:val="22"/>
            <w:szCs w:val="22"/>
          </w:rPr>
          <w:tab/>
          <w:t>Over 20 Years</w:t>
        </w:r>
      </w:ins>
      <w:del w:id="4" w:author="Gann, Julie" w:date="2025-05-02T11:49:00Z" w16du:dateUtc="2025-05-02T16:49:00Z">
        <w:r w:rsidR="006F0EDD" w:rsidRPr="00EC512B" w:rsidDel="006B4127">
          <w:rPr>
            <w:sz w:val="22"/>
            <w:szCs w:val="22"/>
          </w:rPr>
          <w:delText>(including items without a maturity date which are either not payable on demand or not in good standing)</w:delText>
        </w:r>
      </w:del>
      <w:r w:rsidR="006F0EDD" w:rsidRPr="00EC512B">
        <w:rPr>
          <w:sz w:val="22"/>
          <w:szCs w:val="22"/>
        </w:rPr>
        <w:t>.</w:t>
      </w:r>
    </w:p>
    <w:p w14:paraId="25682AA5" w14:textId="110A59FB" w:rsidR="00A35793" w:rsidRPr="00EC512B" w:rsidRDefault="00A35793" w:rsidP="00BE1F64">
      <w:pPr>
        <w:pStyle w:val="ListParagraph"/>
        <w:numPr>
          <w:ilvl w:val="0"/>
          <w:numId w:val="99"/>
        </w:numPr>
        <w:spacing w:after="220"/>
        <w:ind w:left="720" w:hanging="720"/>
        <w:rPr>
          <w:rFonts w:asciiTheme="minorHAnsi" w:hAnsiTheme="minorHAnsi" w:cstheme="minorHAnsi"/>
          <w:b/>
          <w:bCs/>
          <w:i/>
          <w:iCs/>
          <w:sz w:val="22"/>
          <w:szCs w:val="22"/>
          <w:u w:val="single"/>
        </w:rPr>
      </w:pPr>
      <w:r w:rsidRPr="00EC512B">
        <w:rPr>
          <w:rFonts w:asciiTheme="minorHAnsi" w:hAnsiTheme="minorHAnsi" w:cstheme="minorHAnsi"/>
          <w:b/>
          <w:bCs/>
          <w:i/>
          <w:iCs/>
          <w:sz w:val="22"/>
          <w:szCs w:val="22"/>
          <w:u w:val="single"/>
        </w:rPr>
        <w:t xml:space="preserve">SSAP No. 41—Surplus Notes – Delete </w:t>
      </w:r>
      <w:r w:rsidR="00BF75B2" w:rsidRPr="00EC512B">
        <w:rPr>
          <w:rFonts w:asciiTheme="minorHAnsi" w:hAnsiTheme="minorHAnsi" w:cstheme="minorHAnsi"/>
          <w:b/>
          <w:bCs/>
          <w:i/>
          <w:iCs/>
          <w:sz w:val="22"/>
          <w:szCs w:val="22"/>
          <w:u w:val="single"/>
        </w:rPr>
        <w:t>remaining reference to “CRP designations”</w:t>
      </w:r>
    </w:p>
    <w:p w14:paraId="11548840" w14:textId="06B5B952" w:rsidR="000F62C9" w:rsidRPr="00EC512B" w:rsidRDefault="000F62C9" w:rsidP="00EC512B">
      <w:pPr>
        <w:pStyle w:val="ListContinue"/>
        <w:numPr>
          <w:ilvl w:val="0"/>
          <w:numId w:val="106"/>
        </w:numPr>
        <w:ind w:left="1440" w:hanging="720"/>
        <w:rPr>
          <w:szCs w:val="22"/>
        </w:rPr>
      </w:pPr>
      <w:r w:rsidRPr="00EC512B">
        <w:rPr>
          <w:szCs w:val="22"/>
        </w:rPr>
        <w:t xml:space="preserve">Capital or surplus notes shall be valued in accordance with paragraph 11. Pursuant to that paragraph, the value is determined by NAIC designations. The </w:t>
      </w:r>
      <w:r w:rsidRPr="00EC512B">
        <w:rPr>
          <w:i/>
          <w:szCs w:val="22"/>
        </w:rPr>
        <w:t>Purposes and Procedures Manual of the NAIC Investment Analysis Office</w:t>
      </w:r>
      <w:r w:rsidRPr="00EC512B">
        <w:rPr>
          <w:szCs w:val="22"/>
        </w:rPr>
        <w:t xml:space="preserve"> provides guidance in determining the NAIC designation for these investments.</w:t>
      </w:r>
    </w:p>
    <w:p w14:paraId="72FBBEC9" w14:textId="2ED0EB07" w:rsidR="000F62C9" w:rsidRPr="00EC512B" w:rsidRDefault="000F62C9" w:rsidP="00EC512B">
      <w:pPr>
        <w:pStyle w:val="ListContinue"/>
        <w:numPr>
          <w:ilvl w:val="0"/>
          <w:numId w:val="106"/>
        </w:numPr>
        <w:ind w:left="1440" w:hanging="720"/>
        <w:rPr>
          <w:szCs w:val="22"/>
        </w:rPr>
      </w:pPr>
      <w:r w:rsidRPr="00EC512B">
        <w:rPr>
          <w:szCs w:val="22"/>
        </w:rPr>
        <w:t xml:space="preserve">If the capital or surplus note </w:t>
      </w:r>
      <w:del w:id="5" w:author="Gann, Julie" w:date="2025-03-31T13:13:00Z" w16du:dateUtc="2025-03-31T18:13:00Z">
        <w:r w:rsidRPr="00EC512B" w:rsidDel="00327EBF">
          <w:rPr>
            <w:szCs w:val="22"/>
          </w:rPr>
          <w:delText xml:space="preserve">has been rated by an NAIC CRP and </w:delText>
        </w:r>
      </w:del>
      <w:r w:rsidRPr="00EC512B">
        <w:rPr>
          <w:szCs w:val="22"/>
        </w:rPr>
        <w:t xml:space="preserve">has a designation equivalent </w:t>
      </w:r>
      <w:proofErr w:type="gramStart"/>
      <w:r w:rsidRPr="00EC512B">
        <w:rPr>
          <w:szCs w:val="22"/>
        </w:rPr>
        <w:t>of</w:t>
      </w:r>
      <w:proofErr w:type="gramEnd"/>
      <w:r w:rsidRPr="00EC512B">
        <w:rPr>
          <w:szCs w:val="22"/>
        </w:rPr>
        <w:t xml:space="preserve"> NAIC 1 or NAIC 2, then it shall be reported at amortized cost. If the capital or surplus note does not have an NAIC designation or has an NAIC designation of NAIC 3 through 6, then the balance sheet amount shall be reported at the lesser of amortized cost or fair value, with fluctuations in value reflected as unrealized valuation changes.</w:t>
      </w:r>
    </w:p>
    <w:p w14:paraId="1EC1F777" w14:textId="554078D3" w:rsidR="000C511F" w:rsidRPr="00263ADB" w:rsidRDefault="00367502" w:rsidP="00BE1F64">
      <w:pPr>
        <w:pStyle w:val="ListParagraph"/>
        <w:numPr>
          <w:ilvl w:val="0"/>
          <w:numId w:val="99"/>
        </w:numPr>
        <w:spacing w:after="220"/>
        <w:ind w:left="720" w:hanging="720"/>
        <w:contextualSpacing w:val="0"/>
        <w:rPr>
          <w:rFonts w:asciiTheme="minorHAnsi" w:hAnsiTheme="minorHAnsi" w:cstheme="minorHAnsi"/>
          <w:b/>
          <w:bCs/>
          <w:i/>
          <w:iCs/>
          <w:sz w:val="22"/>
          <w:szCs w:val="22"/>
          <w:u w:val="single"/>
        </w:rPr>
      </w:pPr>
      <w:r w:rsidRPr="00263ADB">
        <w:rPr>
          <w:rFonts w:asciiTheme="minorHAnsi" w:hAnsiTheme="minorHAnsi" w:cstheme="minorHAnsi"/>
          <w:b/>
          <w:bCs/>
          <w:i/>
          <w:iCs/>
          <w:sz w:val="22"/>
          <w:szCs w:val="22"/>
          <w:u w:val="single"/>
        </w:rPr>
        <w:t>SSAP No. 56—Separate Accounts</w:t>
      </w:r>
      <w:r w:rsidR="008559D0" w:rsidRPr="00263ADB">
        <w:rPr>
          <w:rFonts w:asciiTheme="minorHAnsi" w:hAnsiTheme="minorHAnsi" w:cstheme="minorHAnsi"/>
          <w:b/>
          <w:bCs/>
          <w:i/>
          <w:iCs/>
          <w:sz w:val="22"/>
          <w:szCs w:val="22"/>
          <w:u w:val="single"/>
        </w:rPr>
        <w:t xml:space="preserve"> – Delete Disclosure 32.d.</w:t>
      </w:r>
    </w:p>
    <w:p w14:paraId="30460F28" w14:textId="33354F8D" w:rsidR="00537710" w:rsidRPr="00263ADB" w:rsidRDefault="00214256" w:rsidP="00BE1F64">
      <w:pPr>
        <w:pStyle w:val="ListContinue"/>
        <w:numPr>
          <w:ilvl w:val="0"/>
          <w:numId w:val="0"/>
        </w:numPr>
        <w:rPr>
          <w:rFonts w:asciiTheme="minorHAnsi" w:hAnsiTheme="minorHAnsi" w:cstheme="minorHAnsi"/>
        </w:rPr>
      </w:pPr>
      <w:r w:rsidRPr="00263ADB">
        <w:rPr>
          <w:rFonts w:asciiTheme="minorHAnsi" w:hAnsiTheme="minorHAnsi" w:cstheme="minorHAnsi"/>
        </w:rPr>
        <w:t>D</w:t>
      </w:r>
      <w:r w:rsidR="00537710" w:rsidRPr="00263ADB">
        <w:rPr>
          <w:rFonts w:asciiTheme="minorHAnsi" w:hAnsiTheme="minorHAnsi" w:cstheme="minorHAnsi"/>
        </w:rPr>
        <w:t>elete paragraph 32.d</w:t>
      </w:r>
      <w:r w:rsidR="00263ADB" w:rsidRPr="00263ADB">
        <w:rPr>
          <w:rFonts w:asciiTheme="minorHAnsi" w:hAnsiTheme="minorHAnsi" w:cstheme="minorHAnsi"/>
        </w:rPr>
        <w:t>.</w:t>
      </w:r>
      <w:r w:rsidR="00537710" w:rsidRPr="00263ADB">
        <w:rPr>
          <w:rFonts w:asciiTheme="minorHAnsi" w:hAnsiTheme="minorHAnsi" w:cstheme="minorHAnsi"/>
        </w:rPr>
        <w:t xml:space="preserve"> as it is no longer applicable with the revised adopt</w:t>
      </w:r>
      <w:r w:rsidR="00263ADB" w:rsidRPr="00263ADB">
        <w:rPr>
          <w:rFonts w:asciiTheme="minorHAnsi" w:hAnsiTheme="minorHAnsi" w:cstheme="minorHAnsi"/>
        </w:rPr>
        <w:t>ion</w:t>
      </w:r>
      <w:r w:rsidR="00537710" w:rsidRPr="00263ADB">
        <w:rPr>
          <w:rFonts w:asciiTheme="minorHAnsi" w:hAnsiTheme="minorHAnsi" w:cstheme="minorHAnsi"/>
        </w:rPr>
        <w:t xml:space="preserve"> </w:t>
      </w:r>
      <w:r w:rsidRPr="00263ADB">
        <w:rPr>
          <w:rFonts w:asciiTheme="minorHAnsi" w:hAnsiTheme="minorHAnsi" w:cstheme="minorHAnsi"/>
        </w:rPr>
        <w:t xml:space="preserve">to </w:t>
      </w:r>
      <w:r w:rsidR="00537710" w:rsidRPr="00263ADB">
        <w:rPr>
          <w:rFonts w:asciiTheme="minorHAnsi" w:hAnsiTheme="minorHAnsi" w:cstheme="minorHAnsi"/>
        </w:rPr>
        <w:t xml:space="preserve">SSAP No. 56: </w:t>
      </w:r>
    </w:p>
    <w:p w14:paraId="4456F233" w14:textId="11AAEE28" w:rsidR="00A3312B" w:rsidRPr="00B1282C" w:rsidRDefault="00A3312B" w:rsidP="00BE1F64">
      <w:pPr>
        <w:pStyle w:val="ListContinue"/>
        <w:numPr>
          <w:ilvl w:val="0"/>
          <w:numId w:val="92"/>
        </w:numPr>
        <w:ind w:left="1440" w:hanging="720"/>
        <w:rPr>
          <w:szCs w:val="22"/>
        </w:rPr>
      </w:pPr>
      <w:r w:rsidRPr="00B1282C">
        <w:rPr>
          <w:szCs w:val="22"/>
        </w:rPr>
        <w:t>For each grouping (as detailed in paragraph 33), the following shall be disclosed:</w:t>
      </w:r>
    </w:p>
    <w:p w14:paraId="66FBADAB" w14:textId="364E9BE8" w:rsidR="00565519" w:rsidRPr="00B1282C" w:rsidDel="007126B9" w:rsidRDefault="00565519" w:rsidP="00BE1F64">
      <w:pPr>
        <w:pStyle w:val="ListNumber2"/>
        <w:numPr>
          <w:ilvl w:val="0"/>
          <w:numId w:val="94"/>
        </w:numPr>
        <w:spacing w:after="220"/>
        <w:ind w:left="2160" w:hanging="720"/>
        <w:jc w:val="both"/>
        <w:rPr>
          <w:del w:id="6" w:author="Gann, Julie" w:date="2025-03-05T08:31:00Z" w16du:dateUtc="2025-03-05T14:31:00Z"/>
          <w:sz w:val="22"/>
          <w:szCs w:val="22"/>
        </w:rPr>
      </w:pPr>
      <w:del w:id="7" w:author="Gann, Julie" w:date="2025-03-05T08:31:00Z" w16du:dateUtc="2025-03-05T14:31:00Z">
        <w:r w:rsidRPr="00B1282C" w:rsidDel="007126B9">
          <w:rPr>
            <w:sz w:val="22"/>
            <w:szCs w:val="22"/>
          </w:rPr>
          <w:delText>Reserves for asset default risk, as described in paragraph 18.b., that are recorded in lieu of AVR.</w:delText>
        </w:r>
      </w:del>
    </w:p>
    <w:p w14:paraId="29F46499" w14:textId="62BCC99F" w:rsidR="00C35512" w:rsidRPr="00373B24" w:rsidRDefault="00120935" w:rsidP="00BE1F64">
      <w:pPr>
        <w:pStyle w:val="ListContinue"/>
        <w:numPr>
          <w:ilvl w:val="0"/>
          <w:numId w:val="0"/>
        </w:numPr>
        <w:rPr>
          <w:rFonts w:asciiTheme="minorHAnsi" w:hAnsiTheme="minorHAnsi" w:cstheme="minorHAnsi"/>
          <w:b/>
          <w:bCs/>
          <w:szCs w:val="22"/>
        </w:rPr>
      </w:pPr>
      <w:r w:rsidRPr="00373B24">
        <w:rPr>
          <w:rFonts w:asciiTheme="minorHAnsi" w:hAnsiTheme="minorHAnsi" w:cstheme="minorHAnsi"/>
          <w:szCs w:val="22"/>
        </w:rPr>
        <w:t xml:space="preserve">With </w:t>
      </w:r>
      <w:r w:rsidRPr="00373B24">
        <w:rPr>
          <w:rFonts w:asciiTheme="minorHAnsi" w:hAnsiTheme="minorHAnsi" w:cstheme="minorHAnsi"/>
        </w:rPr>
        <w:t>the</w:t>
      </w:r>
      <w:r w:rsidRPr="00373B24">
        <w:rPr>
          <w:rFonts w:asciiTheme="minorHAnsi" w:hAnsiTheme="minorHAnsi" w:cstheme="minorHAnsi"/>
          <w:szCs w:val="22"/>
        </w:rPr>
        <w:t xml:space="preserve"> revisions adopted to </w:t>
      </w:r>
      <w:r w:rsidRPr="00373B24">
        <w:rPr>
          <w:rFonts w:asciiTheme="minorHAnsi" w:hAnsiTheme="minorHAnsi" w:cstheme="minorHAnsi"/>
          <w:i/>
          <w:iCs/>
          <w:szCs w:val="22"/>
        </w:rPr>
        <w:t>SSAP No. 56—Separate Accounts</w:t>
      </w:r>
      <w:r w:rsidR="00136617" w:rsidRPr="00373B24">
        <w:rPr>
          <w:rFonts w:asciiTheme="minorHAnsi" w:hAnsiTheme="minorHAnsi" w:cstheme="minorHAnsi"/>
          <w:szCs w:val="22"/>
        </w:rPr>
        <w:t xml:space="preserve"> under agenda item </w:t>
      </w:r>
      <w:r w:rsidR="00A9345F" w:rsidRPr="00373B24">
        <w:rPr>
          <w:rFonts w:asciiTheme="minorHAnsi" w:hAnsiTheme="minorHAnsi" w:cstheme="minorHAnsi"/>
          <w:szCs w:val="22"/>
        </w:rPr>
        <w:t>2024-10</w:t>
      </w:r>
      <w:r w:rsidR="00FE1753" w:rsidRPr="00373B24">
        <w:rPr>
          <w:rFonts w:asciiTheme="minorHAnsi" w:hAnsiTheme="minorHAnsi" w:cstheme="minorHAnsi"/>
          <w:szCs w:val="22"/>
        </w:rPr>
        <w:t>: Book Value Separate Accounts, the guidance in paragraph 18.b</w:t>
      </w:r>
      <w:r w:rsidR="00263ADB" w:rsidRPr="00373B24">
        <w:rPr>
          <w:rFonts w:asciiTheme="minorHAnsi" w:hAnsiTheme="minorHAnsi" w:cstheme="minorHAnsi"/>
          <w:szCs w:val="22"/>
        </w:rPr>
        <w:t>.</w:t>
      </w:r>
      <w:r w:rsidR="00FE1753" w:rsidRPr="00373B24">
        <w:rPr>
          <w:rFonts w:asciiTheme="minorHAnsi" w:hAnsiTheme="minorHAnsi" w:cstheme="minorHAnsi"/>
          <w:szCs w:val="22"/>
        </w:rPr>
        <w:t xml:space="preserve"> was deleted. </w:t>
      </w:r>
    </w:p>
    <w:p w14:paraId="0AAC2B82" w14:textId="77777777" w:rsidR="00E70312" w:rsidRPr="00E70312" w:rsidRDefault="00E05648" w:rsidP="00263ADB">
      <w:pPr>
        <w:spacing w:after="220"/>
        <w:rPr>
          <w:rFonts w:asciiTheme="minorHAnsi" w:hAnsiTheme="minorHAnsi" w:cstheme="minorHAnsi"/>
          <w:b/>
          <w:bCs/>
          <w:sz w:val="22"/>
          <w:szCs w:val="22"/>
          <w:u w:val="single"/>
        </w:rPr>
      </w:pPr>
      <w:r w:rsidRPr="00E70312">
        <w:rPr>
          <w:rFonts w:asciiTheme="minorHAnsi" w:hAnsiTheme="minorHAnsi" w:cstheme="minorHAnsi"/>
          <w:b/>
          <w:bCs/>
          <w:sz w:val="22"/>
          <w:szCs w:val="22"/>
          <w:u w:val="single"/>
        </w:rPr>
        <w:t>Historical SSAP No. 56 guidance for paragraph 18.b</w:t>
      </w:r>
      <w:r w:rsidR="003D7EB7" w:rsidRPr="00E70312">
        <w:rPr>
          <w:rFonts w:asciiTheme="minorHAnsi" w:hAnsiTheme="minorHAnsi" w:cstheme="minorHAnsi"/>
          <w:b/>
          <w:bCs/>
          <w:sz w:val="22"/>
          <w:szCs w:val="22"/>
          <w:u w:val="single"/>
        </w:rPr>
        <w:t>.</w:t>
      </w:r>
    </w:p>
    <w:p w14:paraId="45BD869A" w14:textId="0CF413E7" w:rsidR="00E05648" w:rsidRPr="00E70312" w:rsidRDefault="003D7EB7" w:rsidP="00263ADB">
      <w:pPr>
        <w:spacing w:after="220"/>
        <w:rPr>
          <w:rFonts w:asciiTheme="minorHAnsi" w:hAnsiTheme="minorHAnsi" w:cstheme="minorHAnsi"/>
          <w:sz w:val="22"/>
          <w:szCs w:val="22"/>
        </w:rPr>
      </w:pPr>
      <w:r w:rsidRPr="00E70312">
        <w:rPr>
          <w:rFonts w:asciiTheme="minorHAnsi" w:hAnsiTheme="minorHAnsi" w:cstheme="minorHAnsi"/>
          <w:sz w:val="22"/>
          <w:szCs w:val="22"/>
        </w:rPr>
        <w:t>These paragraphs have been deleted</w:t>
      </w:r>
      <w:r w:rsidR="00376A04" w:rsidRPr="00E70312">
        <w:rPr>
          <w:rFonts w:asciiTheme="minorHAnsi" w:hAnsiTheme="minorHAnsi" w:cstheme="minorHAnsi"/>
          <w:sz w:val="22"/>
          <w:szCs w:val="22"/>
        </w:rPr>
        <w:t>/revised</w:t>
      </w:r>
      <w:r w:rsidRPr="00E70312">
        <w:rPr>
          <w:rFonts w:asciiTheme="minorHAnsi" w:hAnsiTheme="minorHAnsi" w:cstheme="minorHAnsi"/>
          <w:sz w:val="22"/>
          <w:szCs w:val="22"/>
        </w:rPr>
        <w:t xml:space="preserve">: </w:t>
      </w:r>
      <w:del w:id="8" w:author="Gann, Julie" w:date="2025-03-05T08:32:00Z" w16du:dateUtc="2025-03-05T14:32:00Z">
        <w:r w:rsidR="00E05648" w:rsidRPr="00E70312" w:rsidDel="003D7EB7">
          <w:rPr>
            <w:rFonts w:asciiTheme="minorHAnsi" w:hAnsiTheme="minorHAnsi" w:cstheme="minorHAnsi"/>
            <w:sz w:val="22"/>
            <w:szCs w:val="22"/>
          </w:rPr>
          <w:delText xml:space="preserve"> </w:delText>
        </w:r>
      </w:del>
    </w:p>
    <w:p w14:paraId="0A29F75D" w14:textId="77777777" w:rsidR="00280084" w:rsidRPr="00FE50F8" w:rsidRDefault="00280084" w:rsidP="00263ADB">
      <w:pPr>
        <w:pStyle w:val="Heading3"/>
        <w:spacing w:before="0" w:after="220" w:line="240" w:lineRule="auto"/>
        <w:ind w:left="720"/>
        <w:rPr>
          <w:szCs w:val="22"/>
        </w:rPr>
      </w:pPr>
      <w:r w:rsidRPr="00FE50F8">
        <w:rPr>
          <w:szCs w:val="22"/>
        </w:rPr>
        <w:t>Separate Account AVR and IMR Reporting</w:t>
      </w:r>
    </w:p>
    <w:p w14:paraId="0703739F" w14:textId="00200518" w:rsidR="00280084" w:rsidRPr="00FE50F8" w:rsidRDefault="00280084">
      <w:pPr>
        <w:pStyle w:val="ListContinue"/>
        <w:numPr>
          <w:ilvl w:val="0"/>
          <w:numId w:val="101"/>
        </w:numPr>
        <w:ind w:left="1440" w:hanging="720"/>
        <w:rPr>
          <w:szCs w:val="22"/>
        </w:rPr>
        <w:pPrChange w:id="9" w:author="Gann, Julie" w:date="2025-03-05T08:40:00Z" w16du:dateUtc="2025-03-05T14:40:00Z">
          <w:pPr>
            <w:pStyle w:val="ListContinue"/>
            <w:numPr>
              <w:numId w:val="100"/>
            </w:numPr>
            <w:tabs>
              <w:tab w:val="clear" w:pos="720"/>
            </w:tabs>
            <w:ind w:left="1080" w:hanging="360"/>
          </w:pPr>
        </w:pPrChange>
      </w:pPr>
      <w:r w:rsidRPr="00FE50F8">
        <w:rPr>
          <w:szCs w:val="22"/>
        </w:rPr>
        <w:t xml:space="preserve">An AVR is </w:t>
      </w:r>
      <w:del w:id="10" w:author="Julie Gann" w:date="2024-06-28T09:14:00Z" w16du:dateUtc="2024-06-28T14:14:00Z">
        <w:r w:rsidRPr="00FE50F8" w:rsidDel="00260E99">
          <w:rPr>
            <w:szCs w:val="22"/>
          </w:rPr>
          <w:delText xml:space="preserve">generally </w:delText>
        </w:r>
      </w:del>
      <w:r w:rsidRPr="00FE50F8">
        <w:rPr>
          <w:szCs w:val="22"/>
        </w:rPr>
        <w:t xml:space="preserve">required for separate accounts when the </w:t>
      </w:r>
      <w:del w:id="11" w:author="Julie Gann" w:date="2024-06-28T09:22:00Z" w16du:dateUtc="2024-06-28T14:22:00Z">
        <w:r w:rsidRPr="00FE50F8" w:rsidDel="005530B2">
          <w:rPr>
            <w:szCs w:val="22"/>
          </w:rPr>
          <w:delText>insurer</w:delText>
        </w:r>
      </w:del>
      <w:ins w:id="12" w:author="Julie Gann" w:date="2024-06-28T09:22:00Z" w16du:dateUtc="2024-06-28T14:22:00Z">
        <w:r>
          <w:rPr>
            <w:szCs w:val="22"/>
          </w:rPr>
          <w:t>reporting entity</w:t>
        </w:r>
      </w:ins>
      <w:r w:rsidRPr="00FE50F8">
        <w:rPr>
          <w:szCs w:val="22"/>
        </w:rPr>
        <w:t xml:space="preserve">, rather than the policyholder/contractholder, suffers the loss in the event of asset default or fair value loss. </w:t>
      </w:r>
      <w:del w:id="13" w:author="Julie Gann" w:date="2024-06-28T09:15:00Z" w16du:dateUtc="2024-06-28T14:15:00Z">
        <w:r w:rsidRPr="00FE50F8" w:rsidDel="00300C94">
          <w:rPr>
            <w:szCs w:val="22"/>
          </w:rPr>
          <w:delText>An AVR is required unless:</w:delText>
        </w:r>
      </w:del>
    </w:p>
    <w:p w14:paraId="2A773D28" w14:textId="77777777" w:rsidR="00280084" w:rsidRPr="009346BA" w:rsidDel="00260E99" w:rsidRDefault="00280084">
      <w:pPr>
        <w:pStyle w:val="ListContinue"/>
        <w:numPr>
          <w:ilvl w:val="6"/>
          <w:numId w:val="97"/>
        </w:numPr>
        <w:ind w:left="2160" w:hanging="720"/>
        <w:rPr>
          <w:del w:id="14" w:author="Julie Gann" w:date="2024-06-28T09:14:00Z" w16du:dateUtc="2024-06-28T14:14:00Z"/>
        </w:rPr>
        <w:pPrChange w:id="15" w:author="Gann, Julie" w:date="2025-02-25T14:24:00Z" w16du:dateUtc="2025-02-25T20:24:00Z">
          <w:pPr>
            <w:pStyle w:val="ListContinue"/>
            <w:numPr>
              <w:ilvl w:val="1"/>
              <w:numId w:val="60"/>
            </w:numPr>
            <w:tabs>
              <w:tab w:val="clear" w:pos="720"/>
              <w:tab w:val="num" w:pos="1440"/>
            </w:tabs>
            <w:ind w:left="1440" w:hanging="720"/>
          </w:pPr>
        </w:pPrChange>
      </w:pPr>
      <w:del w:id="16" w:author="Julie Gann" w:date="2024-06-28T09:14:00Z" w16du:dateUtc="2024-06-28T14:14:00Z">
        <w:r w:rsidRPr="009346BA" w:rsidDel="00260E99">
          <w:delText xml:space="preserve">The asset default or fair value risk is borne </w:delText>
        </w:r>
        <w:r w:rsidRPr="000D57E7" w:rsidDel="00260E99">
          <w:delText>directly</w:delText>
        </w:r>
        <w:r w:rsidRPr="009346BA" w:rsidDel="00260E99">
          <w:delText xml:space="preserve"> by the policyholders; or</w:delText>
        </w:r>
      </w:del>
    </w:p>
    <w:p w14:paraId="3B71E952" w14:textId="77777777" w:rsidR="00280084" w:rsidRPr="001F7E80" w:rsidDel="00260E99" w:rsidRDefault="00280084">
      <w:pPr>
        <w:pStyle w:val="ListContinue"/>
        <w:numPr>
          <w:ilvl w:val="6"/>
          <w:numId w:val="97"/>
        </w:numPr>
        <w:ind w:left="2160" w:hanging="720"/>
        <w:rPr>
          <w:del w:id="17" w:author="Julie Gann" w:date="2024-06-28T09:14:00Z" w16du:dateUtc="2024-06-28T14:14:00Z"/>
        </w:rPr>
        <w:pPrChange w:id="18" w:author="Gann, Julie" w:date="2025-02-25T14:24:00Z" w16du:dateUtc="2025-02-25T20:24:00Z">
          <w:pPr>
            <w:pStyle w:val="ListContinue"/>
            <w:numPr>
              <w:ilvl w:val="1"/>
              <w:numId w:val="60"/>
            </w:numPr>
            <w:tabs>
              <w:tab w:val="clear" w:pos="720"/>
              <w:tab w:val="num" w:pos="1440"/>
            </w:tabs>
            <w:ind w:left="1440" w:hanging="720"/>
          </w:pPr>
        </w:pPrChange>
      </w:pPr>
      <w:del w:id="19" w:author="Julie Gann" w:date="2024-06-28T09:14:00Z" w16du:dateUtc="2024-06-28T14:14:00Z">
        <w:r w:rsidRPr="009346BA" w:rsidDel="00260E99">
          <w:delText xml:space="preserve">The regulatory authority for such separate accounts already explicitly provides for a reserve for </w:delText>
        </w:r>
        <w:r w:rsidRPr="001F7E80" w:rsidDel="00260E99">
          <w:delText>asset default risk, where such reserves are essentially equivalent to the AVR.</w:delText>
        </w:r>
      </w:del>
    </w:p>
    <w:p w14:paraId="4D9520C3" w14:textId="64AE48B0" w:rsidR="00D76573" w:rsidRPr="00373B24" w:rsidRDefault="00EF3628" w:rsidP="00BE1F64">
      <w:pPr>
        <w:spacing w:after="220"/>
        <w:rPr>
          <w:rFonts w:asciiTheme="minorHAnsi" w:hAnsiTheme="minorHAnsi" w:cstheme="minorHAnsi"/>
          <w:b/>
          <w:bCs/>
          <w:sz w:val="22"/>
          <w:szCs w:val="22"/>
          <w:u w:val="single"/>
        </w:rPr>
      </w:pPr>
      <w:r w:rsidRPr="00373B24">
        <w:rPr>
          <w:rFonts w:asciiTheme="minorHAnsi" w:hAnsiTheme="minorHAnsi" w:cstheme="minorHAnsi"/>
          <w:b/>
          <w:bCs/>
          <w:sz w:val="22"/>
          <w:szCs w:val="22"/>
          <w:u w:val="single"/>
        </w:rPr>
        <w:t>Revised SSAP No. 56 after adoption of 2024-10</w:t>
      </w:r>
      <w:r w:rsidR="008315C8" w:rsidRPr="00373B24">
        <w:rPr>
          <w:rFonts w:asciiTheme="minorHAnsi" w:hAnsiTheme="minorHAnsi" w:cstheme="minorHAnsi"/>
          <w:b/>
          <w:bCs/>
          <w:sz w:val="22"/>
          <w:szCs w:val="22"/>
          <w:u w:val="single"/>
        </w:rPr>
        <w:t xml:space="preserve"> (shown clean)</w:t>
      </w:r>
      <w:r w:rsidRPr="00373B24">
        <w:rPr>
          <w:rFonts w:asciiTheme="minorHAnsi" w:hAnsiTheme="minorHAnsi" w:cstheme="minorHAnsi"/>
          <w:b/>
          <w:bCs/>
          <w:sz w:val="22"/>
          <w:szCs w:val="22"/>
          <w:u w:val="single"/>
        </w:rPr>
        <w:t xml:space="preserve"> </w:t>
      </w:r>
    </w:p>
    <w:p w14:paraId="2B199CB7" w14:textId="77777777" w:rsidR="00D76573" w:rsidRPr="00B1282C" w:rsidRDefault="00D76573" w:rsidP="00BE1F64">
      <w:pPr>
        <w:pStyle w:val="Heading3"/>
        <w:spacing w:before="0" w:after="220" w:line="240" w:lineRule="auto"/>
        <w:ind w:left="720"/>
        <w:rPr>
          <w:szCs w:val="22"/>
        </w:rPr>
      </w:pPr>
      <w:r w:rsidRPr="00B1282C">
        <w:rPr>
          <w:szCs w:val="22"/>
        </w:rPr>
        <w:t>Separate Account AVR and IMR Reporting</w:t>
      </w:r>
    </w:p>
    <w:p w14:paraId="109DD6F9" w14:textId="77777777" w:rsidR="00D76573" w:rsidRPr="00B1282C" w:rsidRDefault="00D76573" w:rsidP="00BE1F64">
      <w:pPr>
        <w:pStyle w:val="ListContinue"/>
        <w:numPr>
          <w:ilvl w:val="0"/>
          <w:numId w:val="98"/>
        </w:numPr>
        <w:ind w:left="1440" w:hanging="720"/>
        <w:rPr>
          <w:szCs w:val="22"/>
        </w:rPr>
      </w:pPr>
      <w:r w:rsidRPr="00B1282C">
        <w:rPr>
          <w:szCs w:val="22"/>
        </w:rPr>
        <w:t xml:space="preserve">An AVR is required for separate accounts when the reporting entity, rather than the policyholder/contractholder, suffers the loss in the event of asset default or fair value loss. </w:t>
      </w:r>
    </w:p>
    <w:p w14:paraId="124CD4AB" w14:textId="77777777" w:rsidR="00D76573" w:rsidRPr="00B1282C" w:rsidRDefault="00D76573" w:rsidP="00BE1F64">
      <w:pPr>
        <w:pStyle w:val="ListContinue"/>
        <w:numPr>
          <w:ilvl w:val="0"/>
          <w:numId w:val="98"/>
        </w:numPr>
        <w:ind w:left="1440" w:hanging="720"/>
        <w:rPr>
          <w:szCs w:val="22"/>
        </w:rPr>
      </w:pPr>
      <w:r w:rsidRPr="00B1282C">
        <w:rPr>
          <w:szCs w:val="22"/>
        </w:rPr>
        <w:t xml:space="preserve">Assets supporting separate accounts, excluding products captured in </w:t>
      </w:r>
      <w:r w:rsidRPr="00B1282C">
        <w:rPr>
          <w:szCs w:val="22"/>
          <w:highlight w:val="lightGray"/>
        </w:rPr>
        <w:t>paragraph 18</w:t>
      </w:r>
      <w:r w:rsidRPr="00B1282C">
        <w:rPr>
          <w:szCs w:val="22"/>
        </w:rPr>
        <w:t xml:space="preserve">, do not require an AVR because the policyholders/contractholders bear the risk of change in the value of the assets. </w:t>
      </w:r>
      <w:r w:rsidRPr="00B1282C">
        <w:rPr>
          <w:szCs w:val="22"/>
        </w:rPr>
        <w:lastRenderedPageBreak/>
        <w:t xml:space="preserve">However, for those contracts an AVR is required for that portion of the assets representing seed money (including accumulated earnings on seed money) from the general account. </w:t>
      </w:r>
    </w:p>
    <w:p w14:paraId="28875F2B" w14:textId="77777777" w:rsidR="00D76573" w:rsidRPr="00B1282C" w:rsidRDefault="00D76573" w:rsidP="00BE1F64">
      <w:pPr>
        <w:pStyle w:val="ListContinue"/>
        <w:numPr>
          <w:ilvl w:val="0"/>
          <w:numId w:val="98"/>
        </w:numPr>
        <w:ind w:left="1440" w:hanging="720"/>
        <w:rPr>
          <w:szCs w:val="22"/>
        </w:rPr>
      </w:pPr>
      <w:r w:rsidRPr="00B1282C">
        <w:rPr>
          <w:szCs w:val="22"/>
        </w:rPr>
        <w:t xml:space="preserve">Assets supporting separate account contracts where the insurer bears the risk of investment performance, which shall include all </w:t>
      </w:r>
      <w:proofErr w:type="gramStart"/>
      <w:r w:rsidRPr="00B1282C">
        <w:rPr>
          <w:szCs w:val="22"/>
        </w:rPr>
        <w:t>book value separate</w:t>
      </w:r>
      <w:proofErr w:type="gramEnd"/>
      <w:r w:rsidRPr="00B1282C">
        <w:rPr>
          <w:szCs w:val="22"/>
        </w:rPr>
        <w:t xml:space="preserve"> accounts, require an AVR because the insurer is responsible for credit related </w:t>
      </w:r>
      <w:proofErr w:type="gramStart"/>
      <w:r w:rsidRPr="00B1282C">
        <w:rPr>
          <w:szCs w:val="22"/>
        </w:rPr>
        <w:t>asset</w:t>
      </w:r>
      <w:proofErr w:type="gramEnd"/>
      <w:r w:rsidRPr="00B1282C">
        <w:rPr>
          <w:szCs w:val="22"/>
        </w:rPr>
        <w:t xml:space="preserve"> or fair value loss.</w:t>
      </w:r>
    </w:p>
    <w:p w14:paraId="6C5AAD31" w14:textId="77777777" w:rsidR="00D76573" w:rsidRPr="00B1282C" w:rsidRDefault="00D76573" w:rsidP="00BE1F64">
      <w:pPr>
        <w:pStyle w:val="ListContinue"/>
        <w:numPr>
          <w:ilvl w:val="0"/>
          <w:numId w:val="98"/>
        </w:numPr>
        <w:ind w:left="1440" w:hanging="720"/>
        <w:rPr>
          <w:szCs w:val="22"/>
        </w:rPr>
      </w:pPr>
      <w:r w:rsidRPr="00B1282C">
        <w:rPr>
          <w:szCs w:val="22"/>
        </w:rPr>
        <w:t xml:space="preserve">“Book Value” separate accounts, pursuant to </w:t>
      </w:r>
      <w:r w:rsidRPr="00B1282C">
        <w:rPr>
          <w:szCs w:val="22"/>
          <w:highlight w:val="lightGray"/>
        </w:rPr>
        <w:t>paragraph 18,</w:t>
      </w:r>
      <w:r w:rsidRPr="00B1282C">
        <w:rPr>
          <w:szCs w:val="22"/>
        </w:rPr>
        <w:t xml:space="preserve"> are required to maintain an Interest Maintenance Reserve (IMR). Separate accounts with assets reported at fair value are not required to maintain an IMR. Once an IMR is required for a separate account, </w:t>
      </w:r>
      <w:proofErr w:type="gramStart"/>
      <w:r w:rsidRPr="00B1282C">
        <w:rPr>
          <w:szCs w:val="22"/>
        </w:rPr>
        <w:t>all of</w:t>
      </w:r>
      <w:proofErr w:type="gramEnd"/>
      <w:r w:rsidRPr="00B1282C">
        <w:rPr>
          <w:szCs w:val="22"/>
        </w:rPr>
        <w:t xml:space="preserve"> the investments in that separate account are subject to the requirement. If an IMR is not required for a separate account, none of the investments in that separate account are subject to the requirement.</w:t>
      </w:r>
    </w:p>
    <w:p w14:paraId="6DB30FF5" w14:textId="0A0DE29C" w:rsidR="00D76573" w:rsidRPr="00B1282C" w:rsidRDefault="00D76573" w:rsidP="00BE1F64">
      <w:pPr>
        <w:pStyle w:val="ListContinue"/>
        <w:numPr>
          <w:ilvl w:val="0"/>
          <w:numId w:val="98"/>
        </w:numPr>
        <w:ind w:left="1440" w:hanging="720"/>
        <w:rPr>
          <w:szCs w:val="22"/>
        </w:rPr>
      </w:pPr>
      <w:r w:rsidRPr="00B1282C">
        <w:rPr>
          <w:szCs w:val="22"/>
        </w:rPr>
        <w:t>As detailed in the Annual Statement Instructions, Separate account IMR is kept separate from the general account IMR and accounted for in the separate accounts statement.</w:t>
      </w:r>
    </w:p>
    <w:p w14:paraId="09781E39" w14:textId="77777777" w:rsidR="00D76573" w:rsidRPr="00B1282C" w:rsidRDefault="00D76573" w:rsidP="00BE1F64">
      <w:pPr>
        <w:pStyle w:val="ListContinue"/>
        <w:numPr>
          <w:ilvl w:val="0"/>
          <w:numId w:val="98"/>
        </w:numPr>
        <w:ind w:left="1440" w:hanging="720"/>
        <w:rPr>
          <w:szCs w:val="22"/>
        </w:rPr>
      </w:pPr>
      <w:r w:rsidRPr="00B1282C">
        <w:rPr>
          <w:szCs w:val="22"/>
        </w:rPr>
        <w:t xml:space="preserve">The AVR and IMR shall be calculated and reported in accordance with </w:t>
      </w:r>
      <w:r w:rsidRPr="00B1282C">
        <w:rPr>
          <w:i/>
          <w:iCs/>
          <w:szCs w:val="22"/>
        </w:rPr>
        <w:t>SSAP No. 7—Asset Valuation Reserve and Interest Maintenance Reserve</w:t>
      </w:r>
      <w:r w:rsidRPr="00B1282C">
        <w:rPr>
          <w:szCs w:val="22"/>
        </w:rPr>
        <w:t xml:space="preserve"> and the Annual Statement Instructions.</w:t>
      </w:r>
    </w:p>
    <w:p w14:paraId="62D7CF10" w14:textId="13B44FB7" w:rsidR="008D13B5" w:rsidRPr="00373B24" w:rsidRDefault="008D13B5" w:rsidP="00BE1F64">
      <w:pPr>
        <w:pStyle w:val="ListParagraph"/>
        <w:numPr>
          <w:ilvl w:val="0"/>
          <w:numId w:val="99"/>
        </w:numPr>
        <w:spacing w:after="220"/>
        <w:ind w:left="720" w:hanging="720"/>
        <w:contextualSpacing w:val="0"/>
        <w:rPr>
          <w:rFonts w:asciiTheme="minorHAnsi" w:hAnsiTheme="minorHAnsi" w:cstheme="minorHAnsi"/>
          <w:b/>
          <w:bCs/>
          <w:i/>
          <w:iCs/>
          <w:sz w:val="22"/>
          <w:szCs w:val="22"/>
          <w:u w:val="single"/>
        </w:rPr>
      </w:pPr>
      <w:r w:rsidRPr="00373B24">
        <w:rPr>
          <w:rFonts w:asciiTheme="minorHAnsi" w:hAnsiTheme="minorHAnsi" w:cstheme="minorHAnsi"/>
          <w:b/>
          <w:bCs/>
          <w:i/>
          <w:iCs/>
          <w:sz w:val="22"/>
          <w:szCs w:val="22"/>
          <w:u w:val="single"/>
        </w:rPr>
        <w:t xml:space="preserve">INT </w:t>
      </w:r>
      <w:r w:rsidR="005200D8" w:rsidRPr="00373B24">
        <w:rPr>
          <w:rFonts w:asciiTheme="minorHAnsi" w:hAnsiTheme="minorHAnsi" w:cstheme="minorHAnsi"/>
          <w:b/>
          <w:bCs/>
          <w:i/>
          <w:iCs/>
          <w:sz w:val="22"/>
          <w:szCs w:val="22"/>
          <w:u w:val="single"/>
        </w:rPr>
        <w:t>22-01: Freddie Mac When Issued K-Deals (WI Trust) Certificates</w:t>
      </w:r>
    </w:p>
    <w:p w14:paraId="36FB5DEF" w14:textId="734DAA25" w:rsidR="00305FF6" w:rsidRPr="00373B24" w:rsidRDefault="00215170" w:rsidP="00BE1F64">
      <w:pPr>
        <w:spacing w:after="220"/>
        <w:jc w:val="both"/>
        <w:rPr>
          <w:rFonts w:asciiTheme="minorHAnsi" w:hAnsiTheme="minorHAnsi" w:cstheme="minorHAnsi"/>
          <w:sz w:val="22"/>
          <w:szCs w:val="22"/>
        </w:rPr>
      </w:pPr>
      <w:r w:rsidRPr="00373B24">
        <w:rPr>
          <w:rFonts w:asciiTheme="minorHAnsi" w:hAnsiTheme="minorHAnsi" w:cstheme="minorHAnsi"/>
          <w:sz w:val="22"/>
          <w:szCs w:val="22"/>
        </w:rPr>
        <w:t xml:space="preserve">The adoption of </w:t>
      </w:r>
      <w:r w:rsidRPr="00373B24">
        <w:rPr>
          <w:rFonts w:asciiTheme="minorHAnsi" w:hAnsiTheme="minorHAnsi" w:cstheme="minorHAnsi"/>
          <w:i/>
          <w:iCs/>
          <w:sz w:val="22"/>
          <w:szCs w:val="22"/>
        </w:rPr>
        <w:t>SSAP No. 43—Asset-Backed Securities</w:t>
      </w:r>
      <w:r w:rsidRPr="00373B24">
        <w:rPr>
          <w:rFonts w:asciiTheme="minorHAnsi" w:hAnsiTheme="minorHAnsi" w:cstheme="minorHAnsi"/>
          <w:sz w:val="22"/>
          <w:szCs w:val="22"/>
        </w:rPr>
        <w:t xml:space="preserve"> as part of the principles-based bond project resulted in </w:t>
      </w:r>
      <w:r w:rsidR="00BE035B" w:rsidRPr="00373B24">
        <w:rPr>
          <w:rFonts w:asciiTheme="minorHAnsi" w:hAnsiTheme="minorHAnsi" w:cstheme="minorHAnsi"/>
          <w:sz w:val="22"/>
          <w:szCs w:val="22"/>
        </w:rPr>
        <w:t xml:space="preserve">an explicit scope reference to Freddie Mac When Issued K-Deal (WI Trust) Certificates. Additionally, the guidance in SSAP No. 43 was revised </w:t>
      </w:r>
      <w:r w:rsidR="00AA7BB5" w:rsidRPr="00373B24">
        <w:rPr>
          <w:rFonts w:asciiTheme="minorHAnsi" w:hAnsiTheme="minorHAnsi" w:cstheme="minorHAnsi"/>
          <w:sz w:val="22"/>
          <w:szCs w:val="22"/>
        </w:rPr>
        <w:t xml:space="preserve">and no longer includes the terms of </w:t>
      </w:r>
      <w:r w:rsidR="00373B24" w:rsidRPr="00373B24">
        <w:rPr>
          <w:rFonts w:asciiTheme="minorHAnsi" w:hAnsiTheme="minorHAnsi" w:cstheme="minorHAnsi"/>
          <w:sz w:val="22"/>
          <w:szCs w:val="22"/>
        </w:rPr>
        <w:t>“</w:t>
      </w:r>
      <w:r w:rsidR="00AA7BB5" w:rsidRPr="00373B24">
        <w:rPr>
          <w:rFonts w:asciiTheme="minorHAnsi" w:hAnsiTheme="minorHAnsi" w:cstheme="minorHAnsi"/>
          <w:sz w:val="22"/>
          <w:szCs w:val="22"/>
        </w:rPr>
        <w:t>loan-backed</w:t>
      </w:r>
      <w:r w:rsidR="00373B24" w:rsidRPr="00373B24">
        <w:rPr>
          <w:rFonts w:asciiTheme="minorHAnsi" w:hAnsiTheme="minorHAnsi" w:cstheme="minorHAnsi"/>
          <w:sz w:val="22"/>
          <w:szCs w:val="22"/>
        </w:rPr>
        <w:t>”</w:t>
      </w:r>
      <w:r w:rsidR="00AA7BB5" w:rsidRPr="00373B24">
        <w:rPr>
          <w:rFonts w:asciiTheme="minorHAnsi" w:hAnsiTheme="minorHAnsi" w:cstheme="minorHAnsi"/>
          <w:sz w:val="22"/>
          <w:szCs w:val="22"/>
        </w:rPr>
        <w:t xml:space="preserve"> or </w:t>
      </w:r>
      <w:r w:rsidR="00373B24" w:rsidRPr="00373B24">
        <w:rPr>
          <w:rFonts w:asciiTheme="minorHAnsi" w:hAnsiTheme="minorHAnsi" w:cstheme="minorHAnsi"/>
          <w:sz w:val="22"/>
          <w:szCs w:val="22"/>
        </w:rPr>
        <w:t>“</w:t>
      </w:r>
      <w:r w:rsidR="00AA7BB5" w:rsidRPr="00373B24">
        <w:rPr>
          <w:rFonts w:asciiTheme="minorHAnsi" w:hAnsiTheme="minorHAnsi" w:cstheme="minorHAnsi"/>
          <w:sz w:val="22"/>
          <w:szCs w:val="22"/>
        </w:rPr>
        <w:t>structured securities</w:t>
      </w:r>
      <w:r w:rsidR="00373B24" w:rsidRPr="00373B24">
        <w:rPr>
          <w:rFonts w:asciiTheme="minorHAnsi" w:hAnsiTheme="minorHAnsi" w:cstheme="minorHAnsi"/>
          <w:sz w:val="22"/>
          <w:szCs w:val="22"/>
        </w:rPr>
        <w:t>”</w:t>
      </w:r>
      <w:r w:rsidR="00AA7BB5" w:rsidRPr="00373B24">
        <w:rPr>
          <w:rFonts w:asciiTheme="minorHAnsi" w:hAnsiTheme="minorHAnsi" w:cstheme="minorHAnsi"/>
          <w:sz w:val="22"/>
          <w:szCs w:val="22"/>
        </w:rPr>
        <w:t xml:space="preserve"> or the historical definitions for those terms. </w:t>
      </w:r>
    </w:p>
    <w:p w14:paraId="2242AF34" w14:textId="3A018246" w:rsidR="00FF4DD0" w:rsidRPr="00373B24" w:rsidRDefault="00AA7BB5" w:rsidP="00BE1F64">
      <w:pPr>
        <w:spacing w:after="220"/>
        <w:jc w:val="both"/>
        <w:rPr>
          <w:rFonts w:asciiTheme="minorHAnsi" w:hAnsiTheme="minorHAnsi" w:cstheme="minorHAnsi"/>
          <w:sz w:val="22"/>
          <w:szCs w:val="22"/>
        </w:rPr>
      </w:pPr>
      <w:r w:rsidRPr="00373B24">
        <w:rPr>
          <w:rFonts w:asciiTheme="minorHAnsi" w:hAnsiTheme="minorHAnsi" w:cstheme="minorHAnsi"/>
          <w:sz w:val="22"/>
          <w:szCs w:val="22"/>
        </w:rPr>
        <w:t xml:space="preserve">This editorial item is to remove the outdated </w:t>
      </w:r>
      <w:r w:rsidR="000C7919" w:rsidRPr="00373B24">
        <w:rPr>
          <w:rFonts w:asciiTheme="minorHAnsi" w:hAnsiTheme="minorHAnsi" w:cstheme="minorHAnsi"/>
          <w:sz w:val="22"/>
          <w:szCs w:val="22"/>
        </w:rPr>
        <w:t>guidance referring to loan-backed and structured securities from INT 22-01</w:t>
      </w:r>
      <w:r w:rsidR="004C1110" w:rsidRPr="00373B24">
        <w:rPr>
          <w:rFonts w:asciiTheme="minorHAnsi" w:hAnsiTheme="minorHAnsi" w:cstheme="minorHAnsi"/>
          <w:sz w:val="22"/>
          <w:szCs w:val="22"/>
        </w:rPr>
        <w:t xml:space="preserve">. </w:t>
      </w:r>
      <w:r w:rsidR="001250B9" w:rsidRPr="00373B24">
        <w:rPr>
          <w:rFonts w:asciiTheme="minorHAnsi" w:hAnsiTheme="minorHAnsi" w:cstheme="minorHAnsi"/>
          <w:sz w:val="22"/>
          <w:szCs w:val="22"/>
        </w:rPr>
        <w:t>As t</w:t>
      </w:r>
      <w:r w:rsidR="004C1110" w:rsidRPr="00373B24">
        <w:rPr>
          <w:rFonts w:asciiTheme="minorHAnsi" w:hAnsiTheme="minorHAnsi" w:cstheme="minorHAnsi"/>
          <w:sz w:val="22"/>
          <w:szCs w:val="22"/>
        </w:rPr>
        <w:t xml:space="preserve">hese structures are </w:t>
      </w:r>
      <w:r w:rsidR="003C0101" w:rsidRPr="00373B24">
        <w:rPr>
          <w:rFonts w:asciiTheme="minorHAnsi" w:hAnsiTheme="minorHAnsi" w:cstheme="minorHAnsi"/>
          <w:sz w:val="22"/>
          <w:szCs w:val="22"/>
        </w:rPr>
        <w:t xml:space="preserve">now </w:t>
      </w:r>
      <w:r w:rsidR="004C1110" w:rsidRPr="00373B24">
        <w:rPr>
          <w:rFonts w:asciiTheme="minorHAnsi" w:hAnsiTheme="minorHAnsi" w:cstheme="minorHAnsi"/>
          <w:sz w:val="22"/>
          <w:szCs w:val="22"/>
        </w:rPr>
        <w:t xml:space="preserve">named inclusions in SSAP No. 43, paragraph </w:t>
      </w:r>
      <w:r w:rsidR="003C0101" w:rsidRPr="00373B24">
        <w:rPr>
          <w:rFonts w:asciiTheme="minorHAnsi" w:hAnsiTheme="minorHAnsi" w:cstheme="minorHAnsi"/>
          <w:sz w:val="22"/>
          <w:szCs w:val="22"/>
        </w:rPr>
        <w:t>2</w:t>
      </w:r>
      <w:r w:rsidR="00373B24" w:rsidRPr="00373B24">
        <w:rPr>
          <w:rFonts w:asciiTheme="minorHAnsi" w:hAnsiTheme="minorHAnsi" w:cstheme="minorHAnsi"/>
          <w:sz w:val="22"/>
          <w:szCs w:val="22"/>
        </w:rPr>
        <w:t>.</w:t>
      </w:r>
      <w:r w:rsidR="003C0101" w:rsidRPr="00373B24">
        <w:rPr>
          <w:rFonts w:asciiTheme="minorHAnsi" w:hAnsiTheme="minorHAnsi" w:cstheme="minorHAnsi"/>
          <w:sz w:val="22"/>
          <w:szCs w:val="22"/>
        </w:rPr>
        <w:t>b</w:t>
      </w:r>
      <w:r w:rsidR="00373B24" w:rsidRPr="00373B24">
        <w:rPr>
          <w:rFonts w:asciiTheme="minorHAnsi" w:hAnsiTheme="minorHAnsi" w:cstheme="minorHAnsi"/>
          <w:sz w:val="22"/>
          <w:szCs w:val="22"/>
        </w:rPr>
        <w:t>.,</w:t>
      </w:r>
      <w:r w:rsidR="001250B9" w:rsidRPr="00373B24">
        <w:rPr>
          <w:rFonts w:asciiTheme="minorHAnsi" w:hAnsiTheme="minorHAnsi" w:cstheme="minorHAnsi"/>
          <w:sz w:val="22"/>
          <w:szCs w:val="22"/>
        </w:rPr>
        <w:t xml:space="preserve"> </w:t>
      </w:r>
      <w:r w:rsidR="003C0101" w:rsidRPr="00373B24">
        <w:rPr>
          <w:rFonts w:asciiTheme="minorHAnsi" w:hAnsiTheme="minorHAnsi" w:cstheme="minorHAnsi"/>
          <w:sz w:val="22"/>
          <w:szCs w:val="22"/>
        </w:rPr>
        <w:t>consideration was given to nullifying the INT</w:t>
      </w:r>
      <w:r w:rsidR="00373B24" w:rsidRPr="00373B24">
        <w:rPr>
          <w:rFonts w:asciiTheme="minorHAnsi" w:hAnsiTheme="minorHAnsi" w:cstheme="minorHAnsi"/>
          <w:sz w:val="22"/>
          <w:szCs w:val="22"/>
        </w:rPr>
        <w:t>;</w:t>
      </w:r>
      <w:r w:rsidR="003C0101" w:rsidRPr="00373B24">
        <w:rPr>
          <w:rFonts w:asciiTheme="minorHAnsi" w:hAnsiTheme="minorHAnsi" w:cstheme="minorHAnsi"/>
          <w:sz w:val="22"/>
          <w:szCs w:val="22"/>
        </w:rPr>
        <w:t xml:space="preserve"> however, per correspondence with a Freddie Mac representative, the INT is useful in explaining the structures and rationale for the SSAP No. 43 inclusion and they would like for it to be retained.</w:t>
      </w:r>
      <w:r w:rsidR="009338D1" w:rsidRPr="00373B24">
        <w:rPr>
          <w:rFonts w:asciiTheme="minorHAnsi" w:hAnsiTheme="minorHAnsi" w:cstheme="minorHAnsi"/>
          <w:sz w:val="22"/>
          <w:szCs w:val="22"/>
        </w:rPr>
        <w:t xml:space="preserve"> </w:t>
      </w:r>
      <w:r w:rsidR="007812AD" w:rsidRPr="00373B24">
        <w:rPr>
          <w:rFonts w:asciiTheme="minorHAnsi" w:hAnsiTheme="minorHAnsi" w:cstheme="minorHAnsi"/>
          <w:sz w:val="22"/>
          <w:szCs w:val="22"/>
        </w:rPr>
        <w:t xml:space="preserve">The proposed deletion is shown below: </w:t>
      </w:r>
    </w:p>
    <w:p w14:paraId="1262D1A6" w14:textId="0C96F8EB" w:rsidR="00A259EC" w:rsidRDefault="00A259EC" w:rsidP="00263ADB">
      <w:pPr>
        <w:spacing w:after="220"/>
        <w:ind w:left="720"/>
        <w:jc w:val="both"/>
        <w:rPr>
          <w:b/>
          <w:sz w:val="22"/>
          <w:szCs w:val="22"/>
        </w:rPr>
      </w:pPr>
      <w:r w:rsidRPr="00B1282C">
        <w:rPr>
          <w:b/>
          <w:sz w:val="22"/>
          <w:szCs w:val="22"/>
        </w:rPr>
        <w:t>INT 2</w:t>
      </w:r>
      <w:r w:rsidR="00373B24">
        <w:rPr>
          <w:b/>
          <w:sz w:val="22"/>
          <w:szCs w:val="22"/>
        </w:rPr>
        <w:t>2</w:t>
      </w:r>
      <w:r w:rsidRPr="00B1282C">
        <w:rPr>
          <w:b/>
          <w:sz w:val="22"/>
          <w:szCs w:val="22"/>
        </w:rPr>
        <w:t>-01 Discussion</w:t>
      </w:r>
    </w:p>
    <w:p w14:paraId="741179CF" w14:textId="32B21882" w:rsidR="00A259EC" w:rsidRPr="00B1282C" w:rsidRDefault="00A259EC" w:rsidP="00263ADB">
      <w:pPr>
        <w:pStyle w:val="ListParagraph"/>
        <w:numPr>
          <w:ilvl w:val="0"/>
          <w:numId w:val="104"/>
        </w:numPr>
        <w:spacing w:after="220"/>
        <w:ind w:left="1440" w:hanging="720"/>
        <w:contextualSpacing w:val="0"/>
        <w:jc w:val="both"/>
        <w:rPr>
          <w:sz w:val="22"/>
          <w:szCs w:val="22"/>
        </w:rPr>
      </w:pPr>
      <w:r w:rsidRPr="00B1282C">
        <w:rPr>
          <w:sz w:val="22"/>
          <w:szCs w:val="22"/>
        </w:rPr>
        <w:t xml:space="preserve">This interpretation clarifies that investments in the Freddie Mac WI Program shall be captured in scope of SSAP No. 43 from initial acquisition, and not as a derivative forward contract, for the following reasons: </w:t>
      </w:r>
    </w:p>
    <w:p w14:paraId="5149DA26" w14:textId="77777777" w:rsidR="00A259EC" w:rsidRPr="00B1282C" w:rsidRDefault="00A259EC" w:rsidP="00263ADB">
      <w:pPr>
        <w:pStyle w:val="ListParagraph"/>
        <w:numPr>
          <w:ilvl w:val="1"/>
          <w:numId w:val="104"/>
        </w:numPr>
        <w:spacing w:after="240"/>
        <w:ind w:left="2160" w:hanging="720"/>
        <w:contextualSpacing w:val="0"/>
        <w:jc w:val="both"/>
        <w:rPr>
          <w:sz w:val="22"/>
          <w:szCs w:val="22"/>
        </w:rPr>
      </w:pPr>
      <w:r w:rsidRPr="00B1282C">
        <w:rPr>
          <w:sz w:val="22"/>
          <w:szCs w:val="22"/>
        </w:rPr>
        <w:t xml:space="preserve">The WI Program is fully guaranteed by Freddie Mac and ensures that the investor will receive pass-through certificates, backed my mortgage loans held in trust, that reflect the terms of the investment set at original acquisition. </w:t>
      </w:r>
      <w:proofErr w:type="gramStart"/>
      <w:r w:rsidRPr="00B1282C">
        <w:rPr>
          <w:sz w:val="22"/>
          <w:szCs w:val="22"/>
        </w:rPr>
        <w:t>In the event that</w:t>
      </w:r>
      <w:proofErr w:type="gramEnd"/>
      <w:r w:rsidRPr="00B1282C">
        <w:rPr>
          <w:sz w:val="22"/>
          <w:szCs w:val="22"/>
        </w:rPr>
        <w:t xml:space="preserve"> the K-Deal certificates cannot be acquired, Freddie Mac is guaranteed to provide payment to the investor that reflects the full principal and interest per the original terms of the agreement, which reflects the payments that would have been received overtime if K-Deal certificates had been acquired. </w:t>
      </w:r>
    </w:p>
    <w:p w14:paraId="1942BC86" w14:textId="77777777" w:rsidR="00A259EC" w:rsidRPr="00B1282C" w:rsidRDefault="00A259EC" w:rsidP="00263ADB">
      <w:pPr>
        <w:pStyle w:val="ListParagraph"/>
        <w:numPr>
          <w:ilvl w:val="1"/>
          <w:numId w:val="104"/>
        </w:numPr>
        <w:spacing w:after="240"/>
        <w:ind w:left="2160" w:hanging="720"/>
        <w:contextualSpacing w:val="0"/>
        <w:jc w:val="both"/>
        <w:rPr>
          <w:sz w:val="22"/>
          <w:szCs w:val="22"/>
        </w:rPr>
      </w:pPr>
      <w:r w:rsidRPr="00B1282C">
        <w:rPr>
          <w:sz w:val="22"/>
          <w:szCs w:val="22"/>
        </w:rPr>
        <w:t xml:space="preserve">The definition of a forward contract in SSAP No. 86 reflects an agreement between two parties that commit one party to purchase and another party to sell the instrument underlying the contract at a specified future date. With the WI Trust Program, the investor does not have a future commitment to acquire securities, as the investor acquires the WI Trust certificate on day one of the transaction and the investor is not required to convert the WI Trust certificates at any time. This WI Trust certificate is not a derivative instrument, as at the time of acquisition, the certificate reflects a tradeable investment in a </w:t>
      </w:r>
      <w:r w:rsidRPr="00B1282C">
        <w:rPr>
          <w:sz w:val="22"/>
          <w:szCs w:val="22"/>
        </w:rPr>
        <w:lastRenderedPageBreak/>
        <w:t xml:space="preserve">trust structure backed by cash and a Freddie Mac guarantee of cash flows in accordance with terms established at original acquisition. In addition to having no variation to the investor </w:t>
      </w:r>
      <w:proofErr w:type="gramStart"/>
      <w:r w:rsidRPr="00B1282C">
        <w:rPr>
          <w:sz w:val="22"/>
          <w:szCs w:val="22"/>
        </w:rPr>
        <w:t>as a result of</w:t>
      </w:r>
      <w:proofErr w:type="gramEnd"/>
      <w:r w:rsidRPr="00B1282C">
        <w:rPr>
          <w:sz w:val="22"/>
          <w:szCs w:val="22"/>
        </w:rPr>
        <w:t xml:space="preserve"> an underlying interest, there is no requirement </w:t>
      </w:r>
      <w:proofErr w:type="gramStart"/>
      <w:r w:rsidRPr="00B1282C">
        <w:rPr>
          <w:sz w:val="22"/>
          <w:szCs w:val="22"/>
        </w:rPr>
        <w:t>on</w:t>
      </w:r>
      <w:proofErr w:type="gramEnd"/>
      <w:r w:rsidRPr="00B1282C">
        <w:rPr>
          <w:sz w:val="22"/>
          <w:szCs w:val="22"/>
        </w:rPr>
        <w:t xml:space="preserve"> the investor to take delivery of a different investment. The ability to convert the WI Trust certificate to a K-Deal certificate is strictly an election to the investor and is not a requirement to receive the pass-through cash flows per the terms of the initial investment. </w:t>
      </w:r>
    </w:p>
    <w:p w14:paraId="3047168E" w14:textId="3F9DDCF1" w:rsidR="00A259EC" w:rsidRPr="00B1282C" w:rsidRDefault="00A259EC" w:rsidP="00263ADB">
      <w:pPr>
        <w:pStyle w:val="ListParagraph"/>
        <w:numPr>
          <w:ilvl w:val="1"/>
          <w:numId w:val="104"/>
        </w:numPr>
        <w:spacing w:after="240"/>
        <w:ind w:left="2160" w:hanging="720"/>
        <w:contextualSpacing w:val="0"/>
        <w:jc w:val="both"/>
        <w:rPr>
          <w:sz w:val="22"/>
          <w:szCs w:val="22"/>
        </w:rPr>
      </w:pPr>
      <w:r w:rsidRPr="00B1282C">
        <w:rPr>
          <w:sz w:val="22"/>
          <w:szCs w:val="22"/>
        </w:rPr>
        <w:t xml:space="preserve">The WI Program, and resulting obligation of Freddie Mac, ultimately reflects an investment where the investor receives pass-through cash flows generated from mortgage loans acquired and held in trust. </w:t>
      </w:r>
      <w:del w:id="20" w:author="Gann, Julie" w:date="2025-03-05T09:19:00Z" w16du:dateUtc="2025-03-05T15:19:00Z">
        <w:r w:rsidRPr="00B1282C" w:rsidDel="003F013D">
          <w:rPr>
            <w:sz w:val="22"/>
            <w:szCs w:val="22"/>
          </w:rPr>
          <w:delText xml:space="preserve">This investment dynamic is within the scope of SSAP No. 43R, paragraphs 2-4: </w:delText>
        </w:r>
      </w:del>
    </w:p>
    <w:p w14:paraId="32391011" w14:textId="4058A575" w:rsidR="00A259EC" w:rsidRPr="00B1282C" w:rsidDel="003F013D" w:rsidRDefault="00A259EC" w:rsidP="00263ADB">
      <w:pPr>
        <w:pStyle w:val="ListContinue"/>
        <w:numPr>
          <w:ilvl w:val="0"/>
          <w:numId w:val="103"/>
        </w:numPr>
        <w:ind w:left="2880" w:hanging="720"/>
        <w:rPr>
          <w:del w:id="21" w:author="Gann, Julie" w:date="2025-03-05T09:19:00Z" w16du:dateUtc="2025-03-05T15:19:00Z"/>
          <w:szCs w:val="22"/>
        </w:rPr>
      </w:pPr>
      <w:del w:id="22" w:author="Gann, Julie" w:date="2025-03-05T09:19:00Z" w16du:dateUtc="2025-03-05T15:19:00Z">
        <w:r w:rsidRPr="00B1282C" w:rsidDel="003F013D">
          <w:rPr>
            <w:szCs w:val="22"/>
          </w:rPr>
          <w:delText>Loan-backed securities are defined as securitized assets not included in structured securities, as defined below, for which the payment of interest and/or principal is directly proportional to the payments received by the issuer from the underlying assets, including but not limited to pass-through securities, lease-backed securities, and equipment trust certificates.</w:delText>
        </w:r>
      </w:del>
    </w:p>
    <w:p w14:paraId="522A24C8" w14:textId="0B78D8DE" w:rsidR="00A259EC" w:rsidRPr="00B1282C" w:rsidDel="003F013D" w:rsidRDefault="00A259EC" w:rsidP="00263ADB">
      <w:pPr>
        <w:pStyle w:val="ListContinue"/>
        <w:numPr>
          <w:ilvl w:val="0"/>
          <w:numId w:val="103"/>
        </w:numPr>
        <w:tabs>
          <w:tab w:val="num" w:pos="720"/>
        </w:tabs>
        <w:ind w:left="2880" w:hanging="720"/>
        <w:rPr>
          <w:del w:id="23" w:author="Gann, Julie" w:date="2025-03-05T09:19:00Z" w16du:dateUtc="2025-03-05T15:19:00Z"/>
          <w:szCs w:val="22"/>
        </w:rPr>
      </w:pPr>
      <w:del w:id="24" w:author="Gann, Julie" w:date="2025-03-05T09:19:00Z" w16du:dateUtc="2025-03-05T15:19:00Z">
        <w:r w:rsidRPr="00B1282C" w:rsidDel="003F013D">
          <w:rPr>
            <w:szCs w:val="22"/>
          </w:rPr>
          <w:delText>Structured securities are defined as loan-backed securities which have been divided into two or more classes for which the payment of interest and/or principal of any class of securities has been allocated in a manner which is not proportional to payments received by the issuer from the underlying assets.</w:delText>
        </w:r>
      </w:del>
    </w:p>
    <w:p w14:paraId="35D1E6DF" w14:textId="2E97648F" w:rsidR="00A259EC" w:rsidRPr="00B1282C" w:rsidDel="003F013D" w:rsidRDefault="00A259EC" w:rsidP="00263ADB">
      <w:pPr>
        <w:pStyle w:val="ListContinue"/>
        <w:numPr>
          <w:ilvl w:val="0"/>
          <w:numId w:val="103"/>
        </w:numPr>
        <w:tabs>
          <w:tab w:val="num" w:pos="720"/>
        </w:tabs>
        <w:ind w:left="2880" w:hanging="720"/>
        <w:rPr>
          <w:del w:id="25" w:author="Gann, Julie" w:date="2025-03-05T09:19:00Z" w16du:dateUtc="2025-03-05T15:19:00Z"/>
          <w:szCs w:val="22"/>
        </w:rPr>
      </w:pPr>
      <w:del w:id="26" w:author="Gann, Julie" w:date="2025-03-05T09:19:00Z" w16du:dateUtc="2025-03-05T15:19:00Z">
        <w:r w:rsidRPr="00B1282C" w:rsidDel="003F013D">
          <w:rPr>
            <w:szCs w:val="22"/>
          </w:rPr>
          <w:delText>Loan-backed securities are issued by special-purpose corporations or trusts (issuer) established by a sponsoring organization. The assets securing the loan-backed obligation are acquired by the issuer and pledged to an independent trustee until the issuer’s obligation has been fully satisfied. The investor only has direct recourse to the issuer’s assets, but may have secondary recourse to third parties through insurance or guarantee for repayment of the obligation. As a result, the sponsor and its other affiliates may have no financial obligation under the instrument, although one of those entities may retain the responsibility for servicing the underlying assets. Some sponsors do guarantee the performance of the underlying assets.</w:delText>
        </w:r>
      </w:del>
    </w:p>
    <w:p w14:paraId="5092C729" w14:textId="4E4A8690" w:rsidR="00A259EC" w:rsidRDefault="00A259EC" w:rsidP="00263ADB">
      <w:pPr>
        <w:pStyle w:val="ListParagraph"/>
        <w:numPr>
          <w:ilvl w:val="1"/>
          <w:numId w:val="104"/>
        </w:numPr>
        <w:spacing w:after="240"/>
        <w:ind w:left="2160" w:hanging="720"/>
        <w:contextualSpacing w:val="0"/>
        <w:jc w:val="both"/>
        <w:rPr>
          <w:sz w:val="22"/>
          <w:szCs w:val="22"/>
        </w:rPr>
      </w:pPr>
      <w:r w:rsidRPr="00B1282C">
        <w:rPr>
          <w:sz w:val="22"/>
          <w:szCs w:val="22"/>
        </w:rPr>
        <w:t xml:space="preserve">The WI Program, and treatment as a SSAP No. 43 security, is consistent with the current guidance for TBA securities when an insurer intends to take possession of the resulting mortgage-backed security. A TBA security reflects the pre-purchase of mortgage-backed securities prior to the finalization of the security issuance. Pursuant to the annual statement instructions, TBA securities are to be reported on Schedule D-1: Long-Term Bonds unless the structure more closely resembles a derivative. This determination depends on how a company uses the TBA. (For example, if a company intended to assume the mortgage-backed security once issued, the TBA would be captured on Schedule D-1 at initial acquisition. If a reporting entity was to continually trade/roll TBA exposures, this would be more characteristics of a derivative and would be captured on Schedule DB as a derivative.) </w:t>
      </w:r>
    </w:p>
    <w:p w14:paraId="7B7327C0" w14:textId="77777777" w:rsidR="006E58D0" w:rsidRPr="00800F24" w:rsidRDefault="006E58D0" w:rsidP="006E58D0">
      <w:pPr>
        <w:spacing w:after="240"/>
        <w:contextualSpacing/>
        <w:jc w:val="both"/>
        <w:rPr>
          <w:rFonts w:ascii="Calibri" w:hAnsi="Calibri" w:cs="Calibri"/>
          <w:b/>
          <w:bCs/>
          <w:sz w:val="22"/>
          <w:szCs w:val="22"/>
        </w:rPr>
      </w:pPr>
      <w:bookmarkStart w:id="27" w:name="_Hlk64525278"/>
      <w:bookmarkEnd w:id="0"/>
      <w:r w:rsidRPr="00800F24">
        <w:rPr>
          <w:rFonts w:ascii="Calibri" w:hAnsi="Calibri" w:cs="Calibri"/>
          <w:b/>
          <w:bCs/>
          <w:sz w:val="22"/>
          <w:szCs w:val="22"/>
        </w:rPr>
        <w:t>Status:</w:t>
      </w:r>
    </w:p>
    <w:p w14:paraId="0BC8DAB4" w14:textId="0261A115" w:rsidR="006E58D0" w:rsidRPr="00800F24" w:rsidRDefault="006E58D0" w:rsidP="006E58D0">
      <w:pPr>
        <w:spacing w:after="240"/>
        <w:contextualSpacing/>
        <w:jc w:val="both"/>
        <w:rPr>
          <w:rFonts w:ascii="Calibri" w:hAnsi="Calibri" w:cs="Calibri"/>
          <w:sz w:val="22"/>
          <w:szCs w:val="22"/>
        </w:rPr>
      </w:pPr>
      <w:r w:rsidRPr="00800F24">
        <w:rPr>
          <w:rFonts w:ascii="Calibri" w:hAnsi="Calibri" w:cs="Calibri"/>
          <w:sz w:val="22"/>
          <w:szCs w:val="22"/>
        </w:rPr>
        <w:t xml:space="preserve">On May 22, 2025, the Statutory Accounting Principles (E) Working Group exposed </w:t>
      </w:r>
      <w:r w:rsidR="004A58B0" w:rsidRPr="00800F24">
        <w:rPr>
          <w:rFonts w:ascii="Calibri" w:hAnsi="Calibri" w:cs="Calibri"/>
          <w:sz w:val="22"/>
          <w:szCs w:val="22"/>
        </w:rPr>
        <w:t xml:space="preserve">the editorial revisions detailed in this agenda item. </w:t>
      </w:r>
    </w:p>
    <w:p w14:paraId="33347A16" w14:textId="3F9E8BB3" w:rsidR="00D33204" w:rsidRPr="00373B24" w:rsidRDefault="00471CA7" w:rsidP="00B7207D">
      <w:pPr>
        <w:pStyle w:val="ListNumber"/>
        <w:numPr>
          <w:ilvl w:val="0"/>
          <w:numId w:val="0"/>
        </w:numPr>
        <w:spacing w:after="220"/>
        <w:jc w:val="both"/>
        <w:rPr>
          <w:rFonts w:asciiTheme="minorHAnsi" w:hAnsiTheme="minorHAnsi" w:cstheme="minorHAnsi"/>
          <w:sz w:val="16"/>
        </w:rPr>
      </w:pPr>
      <w:r w:rsidRPr="00373B24">
        <w:rPr>
          <w:rFonts w:asciiTheme="minorHAnsi" w:hAnsiTheme="minorHAnsi" w:cstheme="minorHAnsi"/>
          <w:sz w:val="16"/>
          <w:szCs w:val="32"/>
        </w:rPr>
        <w:fldChar w:fldCharType="begin"/>
      </w:r>
      <w:r w:rsidRPr="00373B24">
        <w:rPr>
          <w:rFonts w:asciiTheme="minorHAnsi" w:hAnsiTheme="minorHAnsi" w:cstheme="minorHAnsi"/>
          <w:sz w:val="16"/>
          <w:szCs w:val="32"/>
        </w:rPr>
        <w:instrText xml:space="preserve"> FILENAME  \p  \* MERGEFORMAT </w:instrText>
      </w:r>
      <w:r w:rsidRPr="00373B24">
        <w:rPr>
          <w:rFonts w:asciiTheme="minorHAnsi" w:hAnsiTheme="minorHAnsi" w:cstheme="minorHAnsi"/>
          <w:sz w:val="16"/>
          <w:szCs w:val="32"/>
        </w:rPr>
        <w:fldChar w:fldCharType="separate"/>
      </w:r>
      <w:r w:rsidR="00CF290E">
        <w:rPr>
          <w:rFonts w:asciiTheme="minorHAnsi" w:hAnsiTheme="minorHAnsi" w:cstheme="minorHAnsi"/>
          <w:noProof/>
          <w:sz w:val="16"/>
          <w:szCs w:val="32"/>
        </w:rPr>
        <w:t>https://naiconline.sharepoint.com/teams/FRSStatutoryAccounting/National Meetings/A. National Meeting Materials/2025/08-11-25 Summer National Meeting/Hearing/16 - 25-17EP May 2025.docx</w:t>
      </w:r>
      <w:r w:rsidRPr="00373B24">
        <w:rPr>
          <w:rFonts w:asciiTheme="minorHAnsi" w:hAnsiTheme="minorHAnsi" w:cstheme="minorHAnsi"/>
          <w:sz w:val="16"/>
          <w:szCs w:val="32"/>
        </w:rPr>
        <w:fldChar w:fldCharType="end"/>
      </w:r>
      <w:bookmarkEnd w:id="27"/>
    </w:p>
    <w:sectPr w:rsidR="00D33204" w:rsidRPr="00373B24" w:rsidSect="0074195B">
      <w:headerReference w:type="even" r:id="rId11"/>
      <w:headerReference w:type="default" r:id="rId12"/>
      <w:footerReference w:type="even" r:id="rId13"/>
      <w:footerReference w:type="defaul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6E18F" w14:textId="77777777" w:rsidR="005817E2" w:rsidRDefault="005817E2" w:rsidP="00E678F8">
      <w:r>
        <w:separator/>
      </w:r>
    </w:p>
  </w:endnote>
  <w:endnote w:type="continuationSeparator" w:id="0">
    <w:p w14:paraId="1A470BC8" w14:textId="77777777" w:rsidR="005817E2" w:rsidRDefault="005817E2" w:rsidP="00E678F8">
      <w:r>
        <w:continuationSeparator/>
      </w:r>
    </w:p>
  </w:endnote>
  <w:endnote w:type="continuationNotice" w:id="1">
    <w:p w14:paraId="1A6E189A" w14:textId="77777777" w:rsidR="005817E2" w:rsidRDefault="00581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A9456" w14:textId="77777777" w:rsidR="00AF4878" w:rsidRPr="00372E9B" w:rsidRDefault="00AF4878" w:rsidP="00397240">
    <w:pPr>
      <w:pStyle w:val="FooterEven"/>
      <w:ind w:right="-720"/>
      <w:jc w:val="left"/>
    </w:pPr>
    <w:r w:rsidRPr="00531DF1">
      <w:tab/>
    </w:r>
    <w:r w:rsidRPr="00372E9B">
      <w:t>1–</w:t>
    </w:r>
    <w:r w:rsidRPr="00372E9B">
      <w:rPr>
        <w:rStyle w:val="PageNumber"/>
      </w:rPr>
      <w:fldChar w:fldCharType="begin"/>
    </w:r>
    <w:r w:rsidRPr="00372E9B">
      <w:rPr>
        <w:rStyle w:val="PageNumber"/>
      </w:rPr>
      <w:instrText xml:space="preserve"> PAGE </w:instrText>
    </w:r>
    <w:r w:rsidRPr="00372E9B">
      <w:rPr>
        <w:rStyle w:val="PageNumber"/>
      </w:rPr>
      <w:fldChar w:fldCharType="separate"/>
    </w:r>
    <w:r>
      <w:rPr>
        <w:rStyle w:val="PageNumber"/>
        <w:noProof/>
      </w:rPr>
      <w:t>10</w:t>
    </w:r>
    <w:r w:rsidRPr="00372E9B">
      <w:rPr>
        <w:rStyle w:val="PageNumber"/>
      </w:rPr>
      <w:fldChar w:fldCharType="end"/>
    </w:r>
  </w:p>
  <w:p w14:paraId="522A6712" w14:textId="77777777" w:rsidR="00AF4878" w:rsidRDefault="00AF4878"/>
  <w:p w14:paraId="621FA113" w14:textId="77777777" w:rsidR="00AF4878" w:rsidRDefault="00AF4878"/>
  <w:p w14:paraId="34387922" w14:textId="77777777" w:rsidR="00AF4878" w:rsidRDefault="00AF4878"/>
  <w:p w14:paraId="73079084" w14:textId="77777777" w:rsidR="00AF4878" w:rsidRDefault="00AF4878"/>
  <w:p w14:paraId="2C3ABD08" w14:textId="77777777" w:rsidR="00AF4878" w:rsidRDefault="00AF48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8BC4" w14:textId="431BC830" w:rsidR="00AF4878" w:rsidRPr="00373B24" w:rsidRDefault="00AF4878" w:rsidP="00486679">
    <w:pPr>
      <w:pStyle w:val="Footer"/>
      <w:tabs>
        <w:tab w:val="clear" w:pos="4680"/>
        <w:tab w:val="center" w:pos="5040"/>
      </w:tabs>
      <w:rPr>
        <w:rFonts w:asciiTheme="minorHAnsi" w:hAnsiTheme="minorHAnsi" w:cstheme="minorHAnsi"/>
      </w:rPr>
    </w:pPr>
    <w:r w:rsidRPr="00373B24">
      <w:rPr>
        <w:rFonts w:asciiTheme="minorHAnsi" w:hAnsiTheme="minorHAnsi" w:cstheme="minorHAnsi"/>
        <w:sz w:val="20"/>
        <w:szCs w:val="20"/>
      </w:rPr>
      <w:t>© 202</w:t>
    </w:r>
    <w:r w:rsidR="00866C0D" w:rsidRPr="00373B24">
      <w:rPr>
        <w:rFonts w:asciiTheme="minorHAnsi" w:hAnsiTheme="minorHAnsi" w:cstheme="minorHAnsi"/>
        <w:sz w:val="20"/>
        <w:szCs w:val="20"/>
      </w:rPr>
      <w:t>5</w:t>
    </w:r>
    <w:r w:rsidRPr="00373B24">
      <w:rPr>
        <w:rFonts w:asciiTheme="minorHAnsi" w:hAnsiTheme="minorHAnsi" w:cstheme="minorHAnsi"/>
        <w:sz w:val="20"/>
        <w:szCs w:val="20"/>
      </w:rPr>
      <w:t xml:space="preserve"> National Association of Insurance Commissioners </w:t>
    </w:r>
    <w:r w:rsidRPr="00373B24">
      <w:rPr>
        <w:rFonts w:asciiTheme="minorHAnsi" w:hAnsiTheme="minorHAnsi" w:cstheme="minorHAnsi"/>
        <w:sz w:val="20"/>
        <w:szCs w:val="20"/>
      </w:rPr>
      <w:tab/>
    </w:r>
    <w:r w:rsidRPr="00373B24">
      <w:rPr>
        <w:rFonts w:asciiTheme="minorHAnsi" w:hAnsiTheme="minorHAnsi" w:cstheme="minorHAnsi"/>
        <w:sz w:val="20"/>
        <w:szCs w:val="20"/>
      </w:rPr>
      <w:fldChar w:fldCharType="begin"/>
    </w:r>
    <w:r w:rsidRPr="00373B24">
      <w:rPr>
        <w:rFonts w:asciiTheme="minorHAnsi" w:hAnsiTheme="minorHAnsi" w:cstheme="minorHAnsi"/>
        <w:sz w:val="20"/>
        <w:szCs w:val="20"/>
      </w:rPr>
      <w:instrText xml:space="preserve"> PAGE   \* MERGEFORMAT </w:instrText>
    </w:r>
    <w:r w:rsidRPr="00373B24">
      <w:rPr>
        <w:rFonts w:asciiTheme="minorHAnsi" w:hAnsiTheme="minorHAnsi" w:cstheme="minorHAnsi"/>
        <w:sz w:val="20"/>
        <w:szCs w:val="20"/>
      </w:rPr>
      <w:fldChar w:fldCharType="separate"/>
    </w:r>
    <w:r w:rsidRPr="00373B24">
      <w:rPr>
        <w:rFonts w:asciiTheme="minorHAnsi" w:hAnsiTheme="minorHAnsi" w:cstheme="minorHAnsi"/>
        <w:noProof/>
        <w:sz w:val="20"/>
        <w:szCs w:val="20"/>
      </w:rPr>
      <w:t>7</w:t>
    </w:r>
    <w:r w:rsidRPr="00373B24">
      <w:rPr>
        <w:rFonts w:asciiTheme="minorHAnsi" w:hAnsiTheme="minorHAnsi" w:cstheme="minorHAnsi"/>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C0073" w14:textId="77777777" w:rsidR="005817E2" w:rsidRDefault="005817E2" w:rsidP="00E678F8">
      <w:r>
        <w:separator/>
      </w:r>
    </w:p>
  </w:footnote>
  <w:footnote w:type="continuationSeparator" w:id="0">
    <w:p w14:paraId="22A71D06" w14:textId="77777777" w:rsidR="005817E2" w:rsidRDefault="005817E2" w:rsidP="00E678F8">
      <w:r>
        <w:continuationSeparator/>
      </w:r>
    </w:p>
  </w:footnote>
  <w:footnote w:type="continuationNotice" w:id="1">
    <w:p w14:paraId="3175FEA3" w14:textId="77777777" w:rsidR="005817E2" w:rsidRDefault="005817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76DD8" w14:textId="77777777" w:rsidR="00AF4878" w:rsidRPr="00372E9B" w:rsidRDefault="00AF4878" w:rsidP="00397240">
    <w:pPr>
      <w:pStyle w:val="HeaderEven"/>
      <w:ind w:right="-720"/>
    </w:pPr>
    <w:r w:rsidRPr="00372E9B">
      <w:t>SSAP No. 1</w:t>
    </w:r>
    <w:r w:rsidRPr="00372E9B">
      <w:tab/>
      <w:t>Statement of Statutory Accounting Principles</w:t>
    </w:r>
  </w:p>
  <w:p w14:paraId="1263D541" w14:textId="77777777" w:rsidR="00AF4878" w:rsidRDefault="00AF4878"/>
  <w:p w14:paraId="28F7472E" w14:textId="77777777" w:rsidR="00AF4878" w:rsidRDefault="00AF4878"/>
  <w:p w14:paraId="473F08B7" w14:textId="77777777" w:rsidR="00AF4878" w:rsidRDefault="00AF4878"/>
  <w:p w14:paraId="41D4CABD" w14:textId="77777777" w:rsidR="00AF4878" w:rsidRDefault="00AF4878"/>
  <w:p w14:paraId="2DD789F4" w14:textId="77777777" w:rsidR="00AF4878" w:rsidRDefault="00AF48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C4EC3" w14:textId="0F005A95" w:rsidR="00CF06C9" w:rsidRPr="00CF06C9" w:rsidRDefault="00800F24" w:rsidP="00C949F7">
    <w:pPr>
      <w:pStyle w:val="Header"/>
      <w:jc w:val="right"/>
      <w:rPr>
        <w:rFonts w:asciiTheme="minorHAnsi" w:hAnsiTheme="minorHAnsi" w:cstheme="minorHAnsi"/>
        <w:b/>
        <w:sz w:val="20"/>
      </w:rPr>
    </w:pPr>
    <w:r>
      <w:rPr>
        <w:rFonts w:asciiTheme="minorHAnsi" w:hAnsiTheme="minorHAnsi" w:cstheme="minorHAnsi"/>
        <w:b/>
        <w:sz w:val="20"/>
      </w:rPr>
      <w:t>Attachment 1</w:t>
    </w:r>
    <w:r w:rsidR="00CF290E">
      <w:rPr>
        <w:rFonts w:asciiTheme="minorHAnsi" w:hAnsiTheme="minorHAnsi" w:cstheme="minorHAnsi"/>
        <w:b/>
        <w:sz w:val="20"/>
      </w:rPr>
      <w:t>6</w:t>
    </w:r>
  </w:p>
  <w:p w14:paraId="127775AF" w14:textId="0145920F" w:rsidR="00AF4878" w:rsidRDefault="00AF4878" w:rsidP="00C949F7">
    <w:pPr>
      <w:pStyle w:val="Header"/>
      <w:jc w:val="right"/>
      <w:rPr>
        <w:ins w:id="28" w:author="Oden, Wil" w:date="2025-07-24T16:00:00Z" w16du:dateUtc="2025-07-24T21:00:00Z"/>
        <w:rFonts w:asciiTheme="minorHAnsi" w:hAnsiTheme="minorHAnsi" w:cstheme="minorHAnsi"/>
        <w:bCs/>
        <w:sz w:val="20"/>
      </w:rPr>
    </w:pPr>
    <w:r w:rsidRPr="00373B24">
      <w:rPr>
        <w:rFonts w:asciiTheme="minorHAnsi" w:hAnsiTheme="minorHAnsi" w:cstheme="minorHAnsi"/>
        <w:bCs/>
        <w:sz w:val="20"/>
      </w:rPr>
      <w:t>Ref #20</w:t>
    </w:r>
    <w:r w:rsidR="00CF06C9">
      <w:rPr>
        <w:rFonts w:asciiTheme="minorHAnsi" w:hAnsiTheme="minorHAnsi" w:cstheme="minorHAnsi"/>
        <w:bCs/>
        <w:sz w:val="20"/>
      </w:rPr>
      <w:t>25-17</w:t>
    </w:r>
    <w:r w:rsidRPr="00373B24">
      <w:rPr>
        <w:rFonts w:asciiTheme="minorHAnsi" w:hAnsiTheme="minorHAnsi" w:cstheme="minorHAnsi"/>
        <w:bCs/>
        <w:sz w:val="20"/>
      </w:rPr>
      <w:t>EP</w:t>
    </w:r>
  </w:p>
  <w:p w14:paraId="6F33217A" w14:textId="77777777" w:rsidR="00800F24" w:rsidRPr="00373B24" w:rsidRDefault="00800F24" w:rsidP="00C949F7">
    <w:pPr>
      <w:pStyle w:val="Header"/>
      <w:jc w:val="right"/>
      <w:rPr>
        <w:rFonts w:asciiTheme="minorHAnsi" w:hAnsiTheme="minorHAnsi" w:cstheme="minorHAnsi"/>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302D444"/>
    <w:lvl w:ilvl="0">
      <w:start w:val="1"/>
      <w:numFmt w:val="decimal"/>
      <w:pStyle w:val="ListNumber"/>
      <w:lvlText w:val="%1."/>
      <w:lvlJc w:val="left"/>
      <w:pPr>
        <w:tabs>
          <w:tab w:val="num" w:pos="360"/>
        </w:tabs>
        <w:ind w:left="360" w:hanging="360"/>
      </w:pPr>
    </w:lvl>
  </w:abstractNum>
  <w:abstractNum w:abstractNumId="1" w15:restartNumberingAfterBreak="0">
    <w:nsid w:val="003776B5"/>
    <w:multiLevelType w:val="hybridMultilevel"/>
    <w:tmpl w:val="885A5EAA"/>
    <w:lvl w:ilvl="0" w:tplc="B50284D6">
      <w:start w:val="13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13F6C9B"/>
    <w:multiLevelType w:val="hybridMultilevel"/>
    <w:tmpl w:val="726E7ACE"/>
    <w:lvl w:ilvl="0" w:tplc="B9DE2D74">
      <w:start w:val="1"/>
      <w:numFmt w:val="lowerLetter"/>
      <w:pStyle w:val="ListNumber2"/>
      <w:lvlText w:val="%1."/>
      <w:lvlJc w:val="left"/>
      <w:pPr>
        <w:tabs>
          <w:tab w:val="num" w:pos="-720"/>
        </w:tabs>
        <w:ind w:left="720" w:hanging="72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15:restartNumberingAfterBreak="0">
    <w:nsid w:val="01FF3D97"/>
    <w:multiLevelType w:val="hybridMultilevel"/>
    <w:tmpl w:val="4C862D44"/>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F1B52"/>
    <w:multiLevelType w:val="singleLevel"/>
    <w:tmpl w:val="AA0ADE44"/>
    <w:lvl w:ilvl="0">
      <w:start w:val="33"/>
      <w:numFmt w:val="decimal"/>
      <w:lvlText w:val="%1."/>
      <w:lvlJc w:val="left"/>
      <w:pPr>
        <w:tabs>
          <w:tab w:val="num" w:pos="0"/>
        </w:tabs>
        <w:ind w:left="0" w:firstLine="0"/>
      </w:pPr>
      <w:rPr>
        <w:rFonts w:ascii="Times New Roman" w:hAnsi="Times New Roman" w:hint="default"/>
        <w:b w:val="0"/>
        <w:i w:val="0"/>
        <w:sz w:val="22"/>
      </w:rPr>
    </w:lvl>
  </w:abstractNum>
  <w:abstractNum w:abstractNumId="5" w15:restartNumberingAfterBreak="0">
    <w:nsid w:val="03B727A9"/>
    <w:multiLevelType w:val="hybridMultilevel"/>
    <w:tmpl w:val="A13C0854"/>
    <w:lvl w:ilvl="0" w:tplc="B37870F4">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7B03CE"/>
    <w:multiLevelType w:val="hybridMultilevel"/>
    <w:tmpl w:val="79DA2E0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4E0D51"/>
    <w:multiLevelType w:val="hybridMultilevel"/>
    <w:tmpl w:val="208C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CA5C38"/>
    <w:multiLevelType w:val="hybridMultilevel"/>
    <w:tmpl w:val="D5C4826E"/>
    <w:lvl w:ilvl="0" w:tplc="842AE8E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B43B84"/>
    <w:multiLevelType w:val="singleLevel"/>
    <w:tmpl w:val="EF401BEC"/>
    <w:lvl w:ilvl="0">
      <w:start w:val="1"/>
      <w:numFmt w:val="lowerLetter"/>
      <w:lvlText w:val="%1."/>
      <w:legacy w:legacy="1" w:legacySpace="0" w:legacyIndent="720"/>
      <w:lvlJc w:val="left"/>
      <w:pPr>
        <w:ind w:left="1440" w:hanging="720"/>
      </w:pPr>
    </w:lvl>
  </w:abstractNum>
  <w:abstractNum w:abstractNumId="10" w15:restartNumberingAfterBreak="0">
    <w:nsid w:val="0D3141A8"/>
    <w:multiLevelType w:val="hybridMultilevel"/>
    <w:tmpl w:val="0B74C834"/>
    <w:lvl w:ilvl="0" w:tplc="CCB0F7FE">
      <w:start w:val="1"/>
      <w:numFmt w:val="decimal"/>
      <w:pStyle w:val="no1"/>
      <w:lvlText w:val="%1."/>
      <w:lvlJc w:val="left"/>
      <w:pPr>
        <w:tabs>
          <w:tab w:val="num" w:pos="720"/>
        </w:tabs>
        <w:ind w:left="7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D23FFE"/>
    <w:multiLevelType w:val="multilevel"/>
    <w:tmpl w:val="24482ADC"/>
    <w:lvl w:ilvl="0">
      <w:start w:val="1"/>
      <w:numFmt w:val="decimal"/>
      <w:lvlText w:val="%1."/>
      <w:lvlJc w:val="left"/>
      <w:pPr>
        <w:ind w:left="0" w:firstLine="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6480729"/>
    <w:multiLevelType w:val="singleLevel"/>
    <w:tmpl w:val="0CAEB214"/>
    <w:lvl w:ilvl="0">
      <w:start w:val="1"/>
      <w:numFmt w:val="decimal"/>
      <w:lvlText w:val="%1."/>
      <w:lvlJc w:val="left"/>
      <w:pPr>
        <w:tabs>
          <w:tab w:val="num" w:pos="720"/>
        </w:tabs>
        <w:ind w:left="720" w:hanging="720"/>
      </w:pPr>
    </w:lvl>
  </w:abstractNum>
  <w:abstractNum w:abstractNumId="13" w15:restartNumberingAfterBreak="0">
    <w:nsid w:val="176D73B6"/>
    <w:multiLevelType w:val="hybridMultilevel"/>
    <w:tmpl w:val="D2DCC884"/>
    <w:lvl w:ilvl="0" w:tplc="2062C1B8">
      <w:start w:val="1"/>
      <w:numFmt w:val="decimal"/>
      <w:lvlText w:val="%1."/>
      <w:lvlJc w:val="left"/>
      <w:pPr>
        <w:tabs>
          <w:tab w:val="num" w:pos="720"/>
        </w:tabs>
        <w:ind w:left="720" w:firstLine="0"/>
      </w:pPr>
      <w:rPr>
        <w:rFonts w:ascii="Times New Roman" w:hAnsi="Times New Roman"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89B1BDD"/>
    <w:multiLevelType w:val="hybridMultilevel"/>
    <w:tmpl w:val="1A42BEA0"/>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9BB3E20"/>
    <w:multiLevelType w:val="hybridMultilevel"/>
    <w:tmpl w:val="31F00CEA"/>
    <w:lvl w:ilvl="0" w:tplc="DC8EC3A6">
      <w:start w:val="1"/>
      <w:numFmt w:val="decimal"/>
      <w:lvlText w:val="%1."/>
      <w:lvlJc w:val="left"/>
      <w:pPr>
        <w:ind w:left="720" w:hanging="720"/>
      </w:pPr>
      <w:rPr>
        <w:rFonts w:ascii="Times New Roman" w:hAnsi="Times New Roman" w:hint="default"/>
        <w:b w:val="0"/>
        <w:bCs w:val="0"/>
        <w:i w:val="0"/>
        <w:iCs w:val="0"/>
        <w:color w:val="auto"/>
        <w:sz w:val="22"/>
      </w:rPr>
    </w:lvl>
    <w:lvl w:ilvl="1" w:tplc="EB4679B0">
      <w:start w:val="1"/>
      <w:numFmt w:val="lowerLetter"/>
      <w:lvlText w:val="%2."/>
      <w:lvlJc w:val="left"/>
      <w:pPr>
        <w:ind w:left="1440" w:hanging="720"/>
      </w:pPr>
      <w:rPr>
        <w:rFonts w:ascii="Times New Roman" w:hAnsi="Times New Roman" w:cs="Times New Roman" w:hint="default"/>
        <w:sz w:val="22"/>
        <w:szCs w:val="22"/>
      </w:rPr>
    </w:lvl>
    <w:lvl w:ilvl="2" w:tplc="0409000F">
      <w:start w:val="1"/>
      <w:numFmt w:val="decimal"/>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A6B3D26"/>
    <w:multiLevelType w:val="hybridMultilevel"/>
    <w:tmpl w:val="9AC4ECC0"/>
    <w:lvl w:ilvl="0" w:tplc="0B3C547E">
      <w:start w:val="1"/>
      <w:numFmt w:val="decimal"/>
      <w:pStyle w:val="BodyText3"/>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AE32FBC"/>
    <w:multiLevelType w:val="hybridMultilevel"/>
    <w:tmpl w:val="DDFEEFF4"/>
    <w:lvl w:ilvl="0" w:tplc="E5EACEFA">
      <w:start w:val="1"/>
      <w:numFmt w:val="lowerRoman"/>
      <w:lvlText w:val="%1."/>
      <w:lvlJc w:val="left"/>
      <w:pPr>
        <w:ind w:left="1440" w:hanging="360"/>
      </w:pPr>
      <w:rPr>
        <w:rFonts w:hint="default"/>
        <w:spacing w:val="-1"/>
        <w:w w:val="99"/>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BA65385"/>
    <w:multiLevelType w:val="hybridMultilevel"/>
    <w:tmpl w:val="343C3B6C"/>
    <w:lvl w:ilvl="0" w:tplc="21ECCAF4">
      <w:start w:val="1"/>
      <w:numFmt w:val="decimal"/>
      <w:lvlText w:val="%1."/>
      <w:lvlJc w:val="left"/>
      <w:pPr>
        <w:ind w:left="72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2C04E5"/>
    <w:multiLevelType w:val="hybridMultilevel"/>
    <w:tmpl w:val="F586A89A"/>
    <w:lvl w:ilvl="0" w:tplc="D3C6DCFA">
      <w:start w:val="1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953A89"/>
    <w:multiLevelType w:val="hybridMultilevel"/>
    <w:tmpl w:val="9A94C4E8"/>
    <w:lvl w:ilvl="0" w:tplc="26143E98">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1CDC54F1"/>
    <w:multiLevelType w:val="hybridMultilevel"/>
    <w:tmpl w:val="E0DCDAF2"/>
    <w:lvl w:ilvl="0" w:tplc="0409000F">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FD7AA7"/>
    <w:multiLevelType w:val="hybridMultilevel"/>
    <w:tmpl w:val="868070EA"/>
    <w:lvl w:ilvl="0" w:tplc="3FD2A930">
      <w:start w:val="1"/>
      <w:numFmt w:val="lowerLetter"/>
      <w:lvlText w:val="%1."/>
      <w:lvlJc w:val="left"/>
      <w:pPr>
        <w:tabs>
          <w:tab w:val="num" w:pos="1080"/>
        </w:tabs>
        <w:ind w:left="1080" w:hanging="360"/>
      </w:pPr>
      <w:rPr>
        <w:rFonts w:hint="default"/>
      </w:rPr>
    </w:lvl>
    <w:lvl w:ilvl="1" w:tplc="2EFCD730">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216E3BF3"/>
    <w:multiLevelType w:val="hybridMultilevel"/>
    <w:tmpl w:val="B8E010CA"/>
    <w:lvl w:ilvl="0" w:tplc="DAE4E018">
      <w:start w:val="1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2555CD0"/>
    <w:multiLevelType w:val="hybridMultilevel"/>
    <w:tmpl w:val="64AA62E6"/>
    <w:lvl w:ilvl="0" w:tplc="FFFFFFFF">
      <w:start w:val="1"/>
      <w:numFmt w:val="decimal"/>
      <w:lvlText w:val="%1."/>
      <w:lvlJc w:val="left"/>
      <w:pPr>
        <w:ind w:left="360" w:hanging="360"/>
      </w:pPr>
      <w:rPr>
        <w:i w:val="0"/>
      </w:rPr>
    </w:lvl>
    <w:lvl w:ilvl="1" w:tplc="FFFFFFFF">
      <w:start w:val="1"/>
      <w:numFmt w:val="lowerLetter"/>
      <w:lvlText w:val="%2."/>
      <w:lvlJc w:val="left"/>
      <w:pPr>
        <w:ind w:left="-4140" w:hanging="360"/>
      </w:pPr>
    </w:lvl>
    <w:lvl w:ilvl="2" w:tplc="FFFFFFFF">
      <w:start w:val="1"/>
      <w:numFmt w:val="lowerRoman"/>
      <w:lvlText w:val="%3."/>
      <w:lvlJc w:val="right"/>
      <w:pPr>
        <w:ind w:left="-3420" w:hanging="180"/>
      </w:pPr>
    </w:lvl>
    <w:lvl w:ilvl="3" w:tplc="FFFFFFFF">
      <w:start w:val="1"/>
      <w:numFmt w:val="decimal"/>
      <w:lvlText w:val="%4."/>
      <w:lvlJc w:val="left"/>
      <w:pPr>
        <w:ind w:left="-2700" w:hanging="360"/>
      </w:pPr>
    </w:lvl>
    <w:lvl w:ilvl="4" w:tplc="FFFFFFFF">
      <w:start w:val="1"/>
      <w:numFmt w:val="lowerLetter"/>
      <w:lvlText w:val="%5."/>
      <w:lvlJc w:val="left"/>
      <w:pPr>
        <w:ind w:left="-1980" w:hanging="360"/>
      </w:pPr>
    </w:lvl>
    <w:lvl w:ilvl="5" w:tplc="FFFFFFFF">
      <w:start w:val="1"/>
      <w:numFmt w:val="lowerRoman"/>
      <w:lvlText w:val="%6."/>
      <w:lvlJc w:val="right"/>
      <w:pPr>
        <w:ind w:left="-1260" w:hanging="180"/>
      </w:pPr>
    </w:lvl>
    <w:lvl w:ilvl="6" w:tplc="FFFFFFFF">
      <w:start w:val="1"/>
      <w:numFmt w:val="lowerLetter"/>
      <w:lvlText w:val="%7."/>
      <w:lvlJc w:val="left"/>
      <w:pPr>
        <w:ind w:left="0" w:hanging="360"/>
      </w:pPr>
    </w:lvl>
    <w:lvl w:ilvl="7" w:tplc="FFFFFFFF">
      <w:start w:val="1"/>
      <w:numFmt w:val="lowerLetter"/>
      <w:lvlText w:val="%8."/>
      <w:lvlJc w:val="left"/>
      <w:pPr>
        <w:ind w:left="180" w:hanging="360"/>
      </w:pPr>
    </w:lvl>
    <w:lvl w:ilvl="8" w:tplc="FFFFFFFF">
      <w:start w:val="1"/>
      <w:numFmt w:val="lowerRoman"/>
      <w:lvlText w:val="%9."/>
      <w:lvlJc w:val="right"/>
      <w:pPr>
        <w:ind w:left="900" w:hanging="180"/>
      </w:pPr>
    </w:lvl>
  </w:abstractNum>
  <w:abstractNum w:abstractNumId="25" w15:restartNumberingAfterBreak="0">
    <w:nsid w:val="258F106F"/>
    <w:multiLevelType w:val="hybridMultilevel"/>
    <w:tmpl w:val="53A6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B40C56"/>
    <w:multiLevelType w:val="hybridMultilevel"/>
    <w:tmpl w:val="D7F8C9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6EC6604"/>
    <w:multiLevelType w:val="hybridMultilevel"/>
    <w:tmpl w:val="D11A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E835DB"/>
    <w:multiLevelType w:val="hybridMultilevel"/>
    <w:tmpl w:val="DB0CF032"/>
    <w:lvl w:ilvl="0" w:tplc="480EB66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1D1BF6"/>
    <w:multiLevelType w:val="hybridMultilevel"/>
    <w:tmpl w:val="BAAE2D60"/>
    <w:lvl w:ilvl="0" w:tplc="B6C656D6">
      <w:start w:val="1"/>
      <w:numFmt w:val="lowerLetter"/>
      <w:lvlText w:val="%1."/>
      <w:legacy w:legacy="1" w:legacySpace="0" w:legacyIndent="720"/>
      <w:lvlJc w:val="left"/>
      <w:pPr>
        <w:ind w:left="144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EE37F32"/>
    <w:multiLevelType w:val="hybridMultilevel"/>
    <w:tmpl w:val="E2429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157DB8"/>
    <w:multiLevelType w:val="hybridMultilevel"/>
    <w:tmpl w:val="6EFE76AC"/>
    <w:lvl w:ilvl="0" w:tplc="F34C2D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F9B1BB1"/>
    <w:multiLevelType w:val="hybridMultilevel"/>
    <w:tmpl w:val="72E8BA1A"/>
    <w:lvl w:ilvl="0" w:tplc="0409000F">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8B0F08"/>
    <w:multiLevelType w:val="hybridMultilevel"/>
    <w:tmpl w:val="5DF4BC70"/>
    <w:lvl w:ilvl="0" w:tplc="B25E4C1E">
      <w:start w:val="1"/>
      <w:numFmt w:val="lowerLetter"/>
      <w:pStyle w:val="ListContinue2"/>
      <w:lvlText w:val="%1."/>
      <w:lvlJc w:val="left"/>
      <w:pPr>
        <w:tabs>
          <w:tab w:val="num" w:pos="1440"/>
        </w:tabs>
        <w:ind w:left="1440" w:hanging="720"/>
      </w:pPr>
      <w:rPr>
        <w:rFonts w:hint="default"/>
      </w:rPr>
    </w:lvl>
    <w:lvl w:ilvl="1" w:tplc="859E6592">
      <w:start w:val="18"/>
      <w:numFmt w:val="decimal"/>
      <w:lvlText w:val="%2."/>
      <w:lvlJc w:val="left"/>
      <w:pPr>
        <w:tabs>
          <w:tab w:val="num" w:pos="1440"/>
        </w:tabs>
        <w:ind w:left="1440" w:hanging="360"/>
      </w:pPr>
      <w:rPr>
        <w:rFonts w:hint="default"/>
      </w:rPr>
    </w:lvl>
    <w:lvl w:ilvl="2" w:tplc="FC563246" w:tentative="1">
      <w:start w:val="1"/>
      <w:numFmt w:val="lowerRoman"/>
      <w:lvlText w:val="%3."/>
      <w:lvlJc w:val="right"/>
      <w:pPr>
        <w:tabs>
          <w:tab w:val="num" w:pos="2160"/>
        </w:tabs>
        <w:ind w:left="2160" w:hanging="180"/>
      </w:pPr>
    </w:lvl>
    <w:lvl w:ilvl="3" w:tplc="09183C5A" w:tentative="1">
      <w:start w:val="1"/>
      <w:numFmt w:val="decimal"/>
      <w:lvlText w:val="%4."/>
      <w:lvlJc w:val="left"/>
      <w:pPr>
        <w:tabs>
          <w:tab w:val="num" w:pos="2880"/>
        </w:tabs>
        <w:ind w:left="2880" w:hanging="360"/>
      </w:pPr>
    </w:lvl>
    <w:lvl w:ilvl="4" w:tplc="BC40974A" w:tentative="1">
      <w:start w:val="1"/>
      <w:numFmt w:val="lowerLetter"/>
      <w:lvlText w:val="%5."/>
      <w:lvlJc w:val="left"/>
      <w:pPr>
        <w:tabs>
          <w:tab w:val="num" w:pos="3600"/>
        </w:tabs>
        <w:ind w:left="3600" w:hanging="360"/>
      </w:pPr>
    </w:lvl>
    <w:lvl w:ilvl="5" w:tplc="7C6A87E0" w:tentative="1">
      <w:start w:val="1"/>
      <w:numFmt w:val="lowerRoman"/>
      <w:lvlText w:val="%6."/>
      <w:lvlJc w:val="right"/>
      <w:pPr>
        <w:tabs>
          <w:tab w:val="num" w:pos="4320"/>
        </w:tabs>
        <w:ind w:left="4320" w:hanging="180"/>
      </w:pPr>
    </w:lvl>
    <w:lvl w:ilvl="6" w:tplc="36163352" w:tentative="1">
      <w:start w:val="1"/>
      <w:numFmt w:val="decimal"/>
      <w:lvlText w:val="%7."/>
      <w:lvlJc w:val="left"/>
      <w:pPr>
        <w:tabs>
          <w:tab w:val="num" w:pos="5040"/>
        </w:tabs>
        <w:ind w:left="5040" w:hanging="360"/>
      </w:pPr>
    </w:lvl>
    <w:lvl w:ilvl="7" w:tplc="194E2D3C" w:tentative="1">
      <w:start w:val="1"/>
      <w:numFmt w:val="lowerLetter"/>
      <w:lvlText w:val="%8."/>
      <w:lvlJc w:val="left"/>
      <w:pPr>
        <w:tabs>
          <w:tab w:val="num" w:pos="5760"/>
        </w:tabs>
        <w:ind w:left="5760" w:hanging="360"/>
      </w:pPr>
    </w:lvl>
    <w:lvl w:ilvl="8" w:tplc="B8C0211E" w:tentative="1">
      <w:start w:val="1"/>
      <w:numFmt w:val="lowerRoman"/>
      <w:lvlText w:val="%9."/>
      <w:lvlJc w:val="right"/>
      <w:pPr>
        <w:tabs>
          <w:tab w:val="num" w:pos="6480"/>
        </w:tabs>
        <w:ind w:left="6480" w:hanging="180"/>
      </w:pPr>
    </w:lvl>
  </w:abstractNum>
  <w:abstractNum w:abstractNumId="34" w15:restartNumberingAfterBreak="0">
    <w:nsid w:val="312C2419"/>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1AF4C08"/>
    <w:multiLevelType w:val="hybridMultilevel"/>
    <w:tmpl w:val="DD9E72FE"/>
    <w:lvl w:ilvl="0" w:tplc="E6DAEF2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2FA628D"/>
    <w:multiLevelType w:val="hybridMultilevel"/>
    <w:tmpl w:val="6008847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36556A4"/>
    <w:multiLevelType w:val="singleLevel"/>
    <w:tmpl w:val="D06EB10A"/>
    <w:lvl w:ilvl="0">
      <w:start w:val="1"/>
      <w:numFmt w:val="lowerLetter"/>
      <w:lvlText w:val="%1."/>
      <w:legacy w:legacy="1" w:legacySpace="0" w:legacyIndent="720"/>
      <w:lvlJc w:val="left"/>
      <w:pPr>
        <w:ind w:left="1440" w:hanging="720"/>
      </w:pPr>
    </w:lvl>
  </w:abstractNum>
  <w:abstractNum w:abstractNumId="38" w15:restartNumberingAfterBreak="0">
    <w:nsid w:val="33882999"/>
    <w:multiLevelType w:val="hybridMultilevel"/>
    <w:tmpl w:val="CC5EB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3B13B7D"/>
    <w:multiLevelType w:val="hybridMultilevel"/>
    <w:tmpl w:val="C8529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81C54AC"/>
    <w:multiLevelType w:val="multilevel"/>
    <w:tmpl w:val="8FBE06BC"/>
    <w:lvl w:ilvl="0">
      <w:start w:val="1"/>
      <w:numFmt w:val="decimal"/>
      <w:lvlText w:val="%1."/>
      <w:lvlJc w:val="left"/>
      <w:pPr>
        <w:tabs>
          <w:tab w:val="num" w:pos="360"/>
        </w:tabs>
        <w:ind w:left="0" w:firstLine="0"/>
      </w:pPr>
      <w:rPr>
        <w:rFonts w:ascii="Times New Roman" w:hAnsi="Times New Roman" w:hint="default"/>
        <w:b w:val="0"/>
        <w:i w:val="0"/>
      </w:rPr>
    </w:lvl>
    <w:lvl w:ilvl="1">
      <w:start w:val="1"/>
      <w:numFmt w:val="lowerLetter"/>
      <w:lvlText w:val="%2."/>
      <w:lvlJc w:val="left"/>
      <w:pPr>
        <w:tabs>
          <w:tab w:val="num" w:pos="1440"/>
        </w:tabs>
        <w:ind w:left="1440" w:hanging="720"/>
      </w:pPr>
      <w:rPr>
        <w:rFonts w:ascii="Times New Roman" w:hAnsi="Times New Roman" w:hint="default"/>
      </w:rPr>
    </w:lvl>
    <w:lvl w:ilvl="2">
      <w:start w:val="1"/>
      <w:numFmt w:val="lowerRoman"/>
      <w:lvlRestart w:val="0"/>
      <w:lvlText w:val="%3."/>
      <w:lvlJc w:val="left"/>
      <w:pPr>
        <w:tabs>
          <w:tab w:val="num" w:pos="2160"/>
        </w:tabs>
        <w:ind w:left="2160" w:hanging="720"/>
      </w:pPr>
      <w:rPr>
        <w:rFonts w:ascii="Times New Roman" w:hAnsi="Times New Roman" w:hint="default"/>
      </w:rPr>
    </w:lvl>
    <w:lvl w:ilvl="3">
      <w:start w:val="1"/>
      <w:numFmt w:val="decimal"/>
      <w:lvlText w:val="(%4)"/>
      <w:lvlJc w:val="left"/>
      <w:pPr>
        <w:tabs>
          <w:tab w:val="num" w:pos="2880"/>
        </w:tabs>
        <w:ind w:left="2880" w:hanging="720"/>
      </w:pPr>
      <w:rPr>
        <w:rFonts w:ascii="Times New Roman" w:hAnsi="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38596E22"/>
    <w:multiLevelType w:val="hybridMultilevel"/>
    <w:tmpl w:val="9B8021F6"/>
    <w:lvl w:ilvl="0" w:tplc="5A60887E">
      <w:start w:val="10"/>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43" w15:restartNumberingAfterBreak="0">
    <w:nsid w:val="3B975C43"/>
    <w:multiLevelType w:val="hybridMultilevel"/>
    <w:tmpl w:val="C10A157C"/>
    <w:lvl w:ilvl="0" w:tplc="B0E6FF60">
      <w:start w:val="7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CA42E5E"/>
    <w:multiLevelType w:val="hybridMultilevel"/>
    <w:tmpl w:val="C974EA7A"/>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737D71"/>
    <w:multiLevelType w:val="singleLevel"/>
    <w:tmpl w:val="01988DA2"/>
    <w:lvl w:ilvl="0">
      <w:start w:val="1"/>
      <w:numFmt w:val="bullet"/>
      <w:pStyle w:val="ListBullet2"/>
      <w:lvlText w:val=""/>
      <w:lvlJc w:val="left"/>
      <w:pPr>
        <w:tabs>
          <w:tab w:val="num" w:pos="1440"/>
        </w:tabs>
        <w:ind w:left="1440" w:hanging="720"/>
      </w:pPr>
      <w:rPr>
        <w:rFonts w:ascii="Symbol" w:hAnsi="Symbol" w:hint="default"/>
      </w:rPr>
    </w:lvl>
  </w:abstractNum>
  <w:abstractNum w:abstractNumId="46" w15:restartNumberingAfterBreak="0">
    <w:nsid w:val="3FE149C1"/>
    <w:multiLevelType w:val="hybridMultilevel"/>
    <w:tmpl w:val="BF26D044"/>
    <w:lvl w:ilvl="0" w:tplc="32FE95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10F10BA"/>
    <w:multiLevelType w:val="hybridMultilevel"/>
    <w:tmpl w:val="E4F06322"/>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E95224"/>
    <w:multiLevelType w:val="singleLevel"/>
    <w:tmpl w:val="B6C656D6"/>
    <w:lvl w:ilvl="0">
      <w:start w:val="1"/>
      <w:numFmt w:val="lowerLetter"/>
      <w:lvlText w:val="%1."/>
      <w:legacy w:legacy="1" w:legacySpace="0" w:legacyIndent="720"/>
      <w:lvlJc w:val="left"/>
      <w:pPr>
        <w:ind w:left="1440" w:hanging="720"/>
      </w:pPr>
    </w:lvl>
  </w:abstractNum>
  <w:abstractNum w:abstractNumId="49" w15:restartNumberingAfterBreak="0">
    <w:nsid w:val="42B27321"/>
    <w:multiLevelType w:val="hybridMultilevel"/>
    <w:tmpl w:val="6F241AEA"/>
    <w:lvl w:ilvl="0" w:tplc="C59433EC">
      <w:start w:val="7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6613199"/>
    <w:multiLevelType w:val="hybridMultilevel"/>
    <w:tmpl w:val="BB346236"/>
    <w:lvl w:ilvl="0" w:tplc="2CEA902E">
      <w:start w:val="2"/>
      <w:numFmt w:val="decimal"/>
      <w:lvlText w:val="%1."/>
      <w:lvlJc w:val="left"/>
      <w:pPr>
        <w:ind w:left="720" w:hanging="360"/>
      </w:pPr>
      <w:rPr>
        <w:rFonts w:ascii="Arial" w:hAnsi="Arial" w:cs="Arial"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70141D1"/>
    <w:multiLevelType w:val="hybridMultilevel"/>
    <w:tmpl w:val="C8E48008"/>
    <w:lvl w:ilvl="0" w:tplc="398644DA">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7E428B1"/>
    <w:multiLevelType w:val="hybridMultilevel"/>
    <w:tmpl w:val="93C6ABC6"/>
    <w:lvl w:ilvl="0" w:tplc="0409000F">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49C2552D"/>
    <w:multiLevelType w:val="hybridMultilevel"/>
    <w:tmpl w:val="741A803A"/>
    <w:lvl w:ilvl="0" w:tplc="006ED630">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ABE1DE0"/>
    <w:multiLevelType w:val="hybridMultilevel"/>
    <w:tmpl w:val="9A94BF30"/>
    <w:lvl w:ilvl="0" w:tplc="0516985C">
      <w:start w:val="1"/>
      <w:numFmt w:val="decimal"/>
      <w:lvlText w:val="%1."/>
      <w:lvlJc w:val="left"/>
      <w:pPr>
        <w:ind w:left="720" w:hanging="360"/>
      </w:pPr>
    </w:lvl>
    <w:lvl w:ilvl="1" w:tplc="767CF78C">
      <w:start w:val="1"/>
      <w:numFmt w:val="lowerLetter"/>
      <w:lvlText w:val="%2."/>
      <w:lvlJc w:val="left"/>
      <w:pPr>
        <w:ind w:left="1440" w:hanging="360"/>
      </w:pPr>
    </w:lvl>
    <w:lvl w:ilvl="2" w:tplc="4D38DB52">
      <w:start w:val="1"/>
      <w:numFmt w:val="lowerRoman"/>
      <w:lvlText w:val="%3."/>
      <w:lvlJc w:val="right"/>
      <w:pPr>
        <w:ind w:left="2160" w:hanging="180"/>
      </w:pPr>
    </w:lvl>
    <w:lvl w:ilvl="3" w:tplc="61C8BF78">
      <w:start w:val="1"/>
      <w:numFmt w:val="decimal"/>
      <w:lvlText w:val="%4."/>
      <w:lvlJc w:val="left"/>
      <w:pPr>
        <w:ind w:left="2880" w:hanging="360"/>
      </w:pPr>
    </w:lvl>
    <w:lvl w:ilvl="4" w:tplc="E4DA3D12">
      <w:start w:val="1"/>
      <w:numFmt w:val="lowerLetter"/>
      <w:lvlText w:val="%5."/>
      <w:lvlJc w:val="left"/>
      <w:pPr>
        <w:ind w:left="3600" w:hanging="360"/>
      </w:pPr>
    </w:lvl>
    <w:lvl w:ilvl="5" w:tplc="35D213F4">
      <w:start w:val="1"/>
      <w:numFmt w:val="lowerRoman"/>
      <w:lvlText w:val="%6."/>
      <w:lvlJc w:val="right"/>
      <w:pPr>
        <w:ind w:left="4320" w:hanging="180"/>
      </w:pPr>
    </w:lvl>
    <w:lvl w:ilvl="6" w:tplc="F7144AE4">
      <w:start w:val="1"/>
      <w:numFmt w:val="decimal"/>
      <w:lvlText w:val="%7."/>
      <w:lvlJc w:val="left"/>
      <w:pPr>
        <w:ind w:left="5040" w:hanging="360"/>
      </w:pPr>
    </w:lvl>
    <w:lvl w:ilvl="7" w:tplc="7570CC14">
      <w:start w:val="1"/>
      <w:numFmt w:val="lowerLetter"/>
      <w:lvlText w:val="%8."/>
      <w:lvlJc w:val="left"/>
      <w:pPr>
        <w:ind w:left="5760" w:hanging="360"/>
      </w:pPr>
    </w:lvl>
    <w:lvl w:ilvl="8" w:tplc="91920CF6">
      <w:start w:val="1"/>
      <w:numFmt w:val="lowerRoman"/>
      <w:lvlText w:val="%9."/>
      <w:lvlJc w:val="right"/>
      <w:pPr>
        <w:ind w:left="6480" w:hanging="180"/>
      </w:pPr>
    </w:lvl>
  </w:abstractNum>
  <w:abstractNum w:abstractNumId="55" w15:restartNumberingAfterBreak="0">
    <w:nsid w:val="4C163B8F"/>
    <w:multiLevelType w:val="hybridMultilevel"/>
    <w:tmpl w:val="25882216"/>
    <w:lvl w:ilvl="0" w:tplc="5DA2951A">
      <w:start w:val="23"/>
      <w:numFmt w:val="decimal"/>
      <w:lvlText w:val="%1."/>
      <w:lvlJc w:val="left"/>
      <w:pPr>
        <w:ind w:left="108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DB967AE"/>
    <w:multiLevelType w:val="hybridMultilevel"/>
    <w:tmpl w:val="A5DA2974"/>
    <w:lvl w:ilvl="0" w:tplc="3E8CEE02">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E4E48BE"/>
    <w:multiLevelType w:val="singleLevel"/>
    <w:tmpl w:val="C8842C9C"/>
    <w:lvl w:ilvl="0">
      <w:start w:val="1"/>
      <w:numFmt w:val="lowerLetter"/>
      <w:lvlText w:val="%1."/>
      <w:legacy w:legacy="1" w:legacySpace="0" w:legacyIndent="720"/>
      <w:lvlJc w:val="left"/>
      <w:pPr>
        <w:ind w:left="1440" w:hanging="720"/>
      </w:pPr>
    </w:lvl>
  </w:abstractNum>
  <w:abstractNum w:abstractNumId="58"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1709C4"/>
    <w:multiLevelType w:val="multilevel"/>
    <w:tmpl w:val="6BB43C2C"/>
    <w:lvl w:ilvl="0">
      <w:start w:val="9"/>
      <w:numFmt w:val="decimal"/>
      <w:pStyle w:val="ListContinue"/>
      <w:lvlText w:val="%1."/>
      <w:lvlJc w:val="left"/>
      <w:pPr>
        <w:tabs>
          <w:tab w:val="num" w:pos="720"/>
        </w:tabs>
        <w:ind w:left="0" w:firstLine="0"/>
      </w:pPr>
      <w:rPr>
        <w:rFonts w:hint="default"/>
        <w:b w:val="0"/>
        <w:i w:val="0"/>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0" w15:restartNumberingAfterBreak="0">
    <w:nsid w:val="53483FC9"/>
    <w:multiLevelType w:val="hybridMultilevel"/>
    <w:tmpl w:val="622A7EBA"/>
    <w:lvl w:ilvl="0" w:tplc="1D269D6E">
      <w:start w:val="1"/>
      <w:numFmt w:val="decimal"/>
      <w:lvlText w:val="%1."/>
      <w:lvlJc w:val="left"/>
      <w:pPr>
        <w:ind w:left="720" w:hanging="360"/>
      </w:pPr>
    </w:lvl>
    <w:lvl w:ilvl="1" w:tplc="318C2DEC">
      <w:start w:val="1"/>
      <w:numFmt w:val="lowerLetter"/>
      <w:lvlText w:val="%2."/>
      <w:lvlJc w:val="left"/>
      <w:pPr>
        <w:ind w:left="1440" w:hanging="360"/>
      </w:pPr>
    </w:lvl>
    <w:lvl w:ilvl="2" w:tplc="06D6C3E8">
      <w:start w:val="1"/>
      <w:numFmt w:val="lowerRoman"/>
      <w:lvlText w:val="%3."/>
      <w:lvlJc w:val="right"/>
      <w:pPr>
        <w:ind w:left="2160" w:hanging="180"/>
      </w:pPr>
    </w:lvl>
    <w:lvl w:ilvl="3" w:tplc="5732A24E">
      <w:start w:val="1"/>
      <w:numFmt w:val="decimal"/>
      <w:lvlText w:val="%4."/>
      <w:lvlJc w:val="left"/>
      <w:pPr>
        <w:ind w:left="2880" w:hanging="360"/>
      </w:pPr>
    </w:lvl>
    <w:lvl w:ilvl="4" w:tplc="F21233D8">
      <w:start w:val="1"/>
      <w:numFmt w:val="lowerLetter"/>
      <w:lvlText w:val="%5."/>
      <w:lvlJc w:val="left"/>
      <w:pPr>
        <w:ind w:left="3600" w:hanging="360"/>
      </w:pPr>
    </w:lvl>
    <w:lvl w:ilvl="5" w:tplc="4F944F3C">
      <w:start w:val="1"/>
      <w:numFmt w:val="lowerRoman"/>
      <w:lvlText w:val="%6."/>
      <w:lvlJc w:val="right"/>
      <w:pPr>
        <w:ind w:left="4320" w:hanging="180"/>
      </w:pPr>
    </w:lvl>
    <w:lvl w:ilvl="6" w:tplc="0520F934">
      <w:start w:val="1"/>
      <w:numFmt w:val="decimal"/>
      <w:lvlText w:val="%7."/>
      <w:lvlJc w:val="left"/>
      <w:pPr>
        <w:ind w:left="5040" w:hanging="360"/>
      </w:pPr>
    </w:lvl>
    <w:lvl w:ilvl="7" w:tplc="F25EB5D2">
      <w:start w:val="1"/>
      <w:numFmt w:val="lowerLetter"/>
      <w:lvlText w:val="%8."/>
      <w:lvlJc w:val="left"/>
      <w:pPr>
        <w:ind w:left="5760" w:hanging="360"/>
      </w:pPr>
    </w:lvl>
    <w:lvl w:ilvl="8" w:tplc="E1806FBE">
      <w:start w:val="1"/>
      <w:numFmt w:val="lowerRoman"/>
      <w:lvlText w:val="%9."/>
      <w:lvlJc w:val="right"/>
      <w:pPr>
        <w:ind w:left="6480" w:hanging="180"/>
      </w:pPr>
    </w:lvl>
  </w:abstractNum>
  <w:abstractNum w:abstractNumId="61" w15:restartNumberingAfterBreak="0">
    <w:nsid w:val="54D82903"/>
    <w:multiLevelType w:val="hybridMultilevel"/>
    <w:tmpl w:val="04BC1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740683A"/>
    <w:multiLevelType w:val="hybridMultilevel"/>
    <w:tmpl w:val="FB382EEC"/>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9902931"/>
    <w:multiLevelType w:val="hybridMultilevel"/>
    <w:tmpl w:val="DC5E8E9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E845CB"/>
    <w:multiLevelType w:val="hybridMultilevel"/>
    <w:tmpl w:val="36720772"/>
    <w:lvl w:ilvl="0" w:tplc="05B08E70">
      <w:start w:val="1"/>
      <w:numFmt w:val="bullet"/>
      <w:lvlText w:val="·"/>
      <w:lvlJc w:val="left"/>
      <w:pPr>
        <w:ind w:left="720" w:hanging="360"/>
      </w:pPr>
      <w:rPr>
        <w:rFonts w:ascii="Symbol" w:hAnsi="Symbol" w:hint="default"/>
        <w:color w:val="auto"/>
      </w:rPr>
    </w:lvl>
    <w:lvl w:ilvl="1" w:tplc="43C8C8E4">
      <w:start w:val="1"/>
      <w:numFmt w:val="bullet"/>
      <w:lvlText w:val="o"/>
      <w:lvlJc w:val="left"/>
      <w:pPr>
        <w:ind w:left="1440" w:hanging="360"/>
      </w:pPr>
      <w:rPr>
        <w:rFonts w:ascii="Courier New" w:hAnsi="Courier New" w:hint="default"/>
      </w:rPr>
    </w:lvl>
    <w:lvl w:ilvl="2" w:tplc="741CBA38">
      <w:start w:val="1"/>
      <w:numFmt w:val="bullet"/>
      <w:lvlText w:val=""/>
      <w:lvlJc w:val="left"/>
      <w:pPr>
        <w:ind w:left="2160" w:hanging="360"/>
      </w:pPr>
      <w:rPr>
        <w:rFonts w:ascii="Wingdings" w:hAnsi="Wingdings" w:hint="default"/>
      </w:rPr>
    </w:lvl>
    <w:lvl w:ilvl="3" w:tplc="AAFCFA00">
      <w:start w:val="1"/>
      <w:numFmt w:val="bullet"/>
      <w:lvlText w:val=""/>
      <w:lvlJc w:val="left"/>
      <w:pPr>
        <w:ind w:left="2880" w:hanging="360"/>
      </w:pPr>
      <w:rPr>
        <w:rFonts w:ascii="Symbol" w:hAnsi="Symbol" w:hint="default"/>
      </w:rPr>
    </w:lvl>
    <w:lvl w:ilvl="4" w:tplc="55E493F4">
      <w:start w:val="1"/>
      <w:numFmt w:val="bullet"/>
      <w:lvlText w:val="o"/>
      <w:lvlJc w:val="left"/>
      <w:pPr>
        <w:ind w:left="3600" w:hanging="360"/>
      </w:pPr>
      <w:rPr>
        <w:rFonts w:ascii="Courier New" w:hAnsi="Courier New" w:hint="default"/>
      </w:rPr>
    </w:lvl>
    <w:lvl w:ilvl="5" w:tplc="A350A32C">
      <w:start w:val="1"/>
      <w:numFmt w:val="bullet"/>
      <w:lvlText w:val=""/>
      <w:lvlJc w:val="left"/>
      <w:pPr>
        <w:ind w:left="4320" w:hanging="360"/>
      </w:pPr>
      <w:rPr>
        <w:rFonts w:ascii="Wingdings" w:hAnsi="Wingdings" w:hint="default"/>
      </w:rPr>
    </w:lvl>
    <w:lvl w:ilvl="6" w:tplc="74766A5C">
      <w:start w:val="1"/>
      <w:numFmt w:val="bullet"/>
      <w:lvlText w:val=""/>
      <w:lvlJc w:val="left"/>
      <w:pPr>
        <w:ind w:left="5040" w:hanging="360"/>
      </w:pPr>
      <w:rPr>
        <w:rFonts w:ascii="Symbol" w:hAnsi="Symbol" w:hint="default"/>
      </w:rPr>
    </w:lvl>
    <w:lvl w:ilvl="7" w:tplc="CED426BE">
      <w:start w:val="1"/>
      <w:numFmt w:val="bullet"/>
      <w:lvlText w:val="o"/>
      <w:lvlJc w:val="left"/>
      <w:pPr>
        <w:ind w:left="5760" w:hanging="360"/>
      </w:pPr>
      <w:rPr>
        <w:rFonts w:ascii="Courier New" w:hAnsi="Courier New" w:hint="default"/>
      </w:rPr>
    </w:lvl>
    <w:lvl w:ilvl="8" w:tplc="D0969330">
      <w:start w:val="1"/>
      <w:numFmt w:val="bullet"/>
      <w:lvlText w:val=""/>
      <w:lvlJc w:val="left"/>
      <w:pPr>
        <w:ind w:left="6480" w:hanging="360"/>
      </w:pPr>
      <w:rPr>
        <w:rFonts w:ascii="Wingdings" w:hAnsi="Wingdings" w:hint="default"/>
      </w:rPr>
    </w:lvl>
  </w:abstractNum>
  <w:abstractNum w:abstractNumId="65" w15:restartNumberingAfterBreak="0">
    <w:nsid w:val="60D105E5"/>
    <w:multiLevelType w:val="hybridMultilevel"/>
    <w:tmpl w:val="953E0DA6"/>
    <w:lvl w:ilvl="0" w:tplc="A80452C8">
      <w:start w:val="1"/>
      <w:numFmt w:val="lowerLetter"/>
      <w:lvlText w:val="%1."/>
      <w:lvlJc w:val="left"/>
      <w:pPr>
        <w:tabs>
          <w:tab w:val="num" w:pos="1440"/>
        </w:tabs>
        <w:ind w:left="144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6" w15:restartNumberingAfterBreak="0">
    <w:nsid w:val="63255F75"/>
    <w:multiLevelType w:val="hybridMultilevel"/>
    <w:tmpl w:val="421A3BC4"/>
    <w:lvl w:ilvl="0" w:tplc="5DE0C2A0">
      <w:start w:val="1"/>
      <w:numFmt w:val="decimal"/>
      <w:lvlText w:val="%1."/>
      <w:lvlJc w:val="left"/>
      <w:pPr>
        <w:ind w:left="720" w:hanging="360"/>
      </w:pPr>
      <w:rPr>
        <w:rFonts w:ascii="Times New Roman" w:hAnsi="Times New Roman" w:hint="default"/>
        <w:b w:val="0"/>
        <w:bCs/>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3D074FB"/>
    <w:multiLevelType w:val="multilevel"/>
    <w:tmpl w:val="33D4AEA0"/>
    <w:lvl w:ilvl="0">
      <w:start w:val="1"/>
      <w:numFmt w:val="decimal"/>
      <w:lvlText w:val="%1"/>
      <w:lvlJc w:val="left"/>
      <w:pPr>
        <w:ind w:left="420" w:hanging="420"/>
      </w:pPr>
      <w:rPr>
        <w:rFonts w:hint="default"/>
      </w:rPr>
    </w:lvl>
    <w:lvl w:ilvl="1">
      <w:start w:val="11"/>
      <w:numFmt w:val="decimal"/>
      <w:lvlText w:val="%1.%2"/>
      <w:lvlJc w:val="left"/>
      <w:pPr>
        <w:ind w:left="1500" w:hanging="420"/>
      </w:pPr>
      <w:rPr>
        <w:rFonts w:hint="default"/>
      </w:rPr>
    </w:lvl>
    <w:lvl w:ilvl="2">
      <w:start w:val="1"/>
      <w:numFmt w:val="lowerRoman"/>
      <w:lvlText w:val="%1.%2.%3"/>
      <w:lvlJc w:val="left"/>
      <w:pPr>
        <w:ind w:left="3240" w:hanging="108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8" w15:restartNumberingAfterBreak="0">
    <w:nsid w:val="651C404C"/>
    <w:multiLevelType w:val="multilevel"/>
    <w:tmpl w:val="48C08374"/>
    <w:lvl w:ilvl="0">
      <w:start w:val="1"/>
      <w:numFmt w:val="decimal"/>
      <w:lvlText w:val="%1."/>
      <w:lvlJc w:val="left"/>
      <w:pPr>
        <w:tabs>
          <w:tab w:val="num" w:pos="360"/>
        </w:tabs>
        <w:ind w:left="0" w:firstLine="0"/>
      </w:pPr>
      <w:rPr>
        <w:rFonts w:hint="default"/>
        <w:b w:val="0"/>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68E96DE5"/>
    <w:multiLevelType w:val="hybridMultilevel"/>
    <w:tmpl w:val="85E07EB6"/>
    <w:lvl w:ilvl="0" w:tplc="8A94DB0A">
      <w:start w:val="1"/>
      <w:numFmt w:val="decimal"/>
      <w:lvlText w:val="%1."/>
      <w:lvlJc w:val="left"/>
      <w:pPr>
        <w:ind w:left="720" w:hanging="360"/>
      </w:pPr>
    </w:lvl>
    <w:lvl w:ilvl="1" w:tplc="C38EB16E">
      <w:start w:val="1"/>
      <w:numFmt w:val="lowerLetter"/>
      <w:lvlText w:val="%2."/>
      <w:lvlJc w:val="left"/>
      <w:pPr>
        <w:ind w:left="1440" w:hanging="360"/>
      </w:pPr>
    </w:lvl>
    <w:lvl w:ilvl="2" w:tplc="644AF12A">
      <w:start w:val="1"/>
      <w:numFmt w:val="lowerRoman"/>
      <w:lvlText w:val="%3."/>
      <w:lvlJc w:val="right"/>
      <w:pPr>
        <w:ind w:left="2160" w:hanging="180"/>
      </w:pPr>
    </w:lvl>
    <w:lvl w:ilvl="3" w:tplc="91C01D3E">
      <w:start w:val="1"/>
      <w:numFmt w:val="decimal"/>
      <w:lvlText w:val="%4."/>
      <w:lvlJc w:val="left"/>
      <w:pPr>
        <w:ind w:left="2880" w:hanging="360"/>
      </w:pPr>
    </w:lvl>
    <w:lvl w:ilvl="4" w:tplc="362697C8">
      <w:start w:val="1"/>
      <w:numFmt w:val="lowerLetter"/>
      <w:lvlText w:val="%5."/>
      <w:lvlJc w:val="left"/>
      <w:pPr>
        <w:ind w:left="3600" w:hanging="360"/>
      </w:pPr>
    </w:lvl>
    <w:lvl w:ilvl="5" w:tplc="4DE85378">
      <w:start w:val="1"/>
      <w:numFmt w:val="lowerRoman"/>
      <w:lvlText w:val="%6."/>
      <w:lvlJc w:val="right"/>
      <w:pPr>
        <w:ind w:left="4320" w:hanging="180"/>
      </w:pPr>
    </w:lvl>
    <w:lvl w:ilvl="6" w:tplc="7CB0DE64">
      <w:start w:val="1"/>
      <w:numFmt w:val="decimal"/>
      <w:lvlText w:val="%7."/>
      <w:lvlJc w:val="left"/>
      <w:pPr>
        <w:ind w:left="5040" w:hanging="360"/>
      </w:pPr>
    </w:lvl>
    <w:lvl w:ilvl="7" w:tplc="36001C88">
      <w:start w:val="1"/>
      <w:numFmt w:val="lowerLetter"/>
      <w:lvlText w:val="%8."/>
      <w:lvlJc w:val="left"/>
      <w:pPr>
        <w:ind w:left="5760" w:hanging="360"/>
      </w:pPr>
    </w:lvl>
    <w:lvl w:ilvl="8" w:tplc="CC241478">
      <w:start w:val="1"/>
      <w:numFmt w:val="lowerRoman"/>
      <w:lvlText w:val="%9."/>
      <w:lvlJc w:val="right"/>
      <w:pPr>
        <w:ind w:left="6480" w:hanging="180"/>
      </w:pPr>
    </w:lvl>
  </w:abstractNum>
  <w:abstractNum w:abstractNumId="70" w15:restartNumberingAfterBreak="0">
    <w:nsid w:val="69593D7E"/>
    <w:multiLevelType w:val="hybridMultilevel"/>
    <w:tmpl w:val="81004C72"/>
    <w:lvl w:ilvl="0" w:tplc="0409000F">
      <w:start w:val="1"/>
      <w:numFmt w:val="decimal"/>
      <w:lvlText w:val="%1."/>
      <w:lvlJc w:val="left"/>
      <w:pPr>
        <w:ind w:left="26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DA47044"/>
    <w:multiLevelType w:val="multilevel"/>
    <w:tmpl w:val="BA2C9A86"/>
    <w:lvl w:ilvl="0">
      <w:start w:val="1"/>
      <w:numFmt w:val="decimal"/>
      <w:lvlText w:val="%1."/>
      <w:lvlJc w:val="left"/>
      <w:pPr>
        <w:tabs>
          <w:tab w:val="num" w:pos="1350"/>
        </w:tabs>
        <w:ind w:left="990" w:firstLine="0"/>
      </w:pPr>
      <w:rPr>
        <w:rFonts w:hint="default"/>
        <w:i w:val="0"/>
      </w:rPr>
    </w:lvl>
    <w:lvl w:ilvl="1">
      <w:start w:val="1"/>
      <w:numFmt w:val="lowerLetter"/>
      <w:lvlText w:val="%2."/>
      <w:lvlJc w:val="left"/>
      <w:pPr>
        <w:tabs>
          <w:tab w:val="num" w:pos="2160"/>
        </w:tabs>
        <w:ind w:left="2160" w:hanging="720"/>
      </w:pPr>
      <w:rPr>
        <w:rFonts w:hint="default"/>
        <w:i w:val="0"/>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72" w15:restartNumberingAfterBreak="0">
    <w:nsid w:val="6FEA317B"/>
    <w:multiLevelType w:val="hybridMultilevel"/>
    <w:tmpl w:val="DE4A5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124400D"/>
    <w:multiLevelType w:val="hybridMultilevel"/>
    <w:tmpl w:val="0AC46808"/>
    <w:lvl w:ilvl="0" w:tplc="7E0C2E7C">
      <w:start w:val="1"/>
      <w:numFmt w:val="lowerLetter"/>
      <w:lvlText w:val="%1."/>
      <w:legacy w:legacy="1" w:legacySpace="0" w:legacyIndent="720"/>
      <w:lvlJc w:val="left"/>
      <w:pPr>
        <w:ind w:left="1440" w:hanging="72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24760BB"/>
    <w:multiLevelType w:val="hybridMultilevel"/>
    <w:tmpl w:val="220CAF5C"/>
    <w:lvl w:ilvl="0" w:tplc="D6DC4556">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43A13BC"/>
    <w:multiLevelType w:val="hybridMultilevel"/>
    <w:tmpl w:val="A364A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6" w15:restartNumberingAfterBreak="0">
    <w:nsid w:val="74DC7553"/>
    <w:multiLevelType w:val="hybridMultilevel"/>
    <w:tmpl w:val="7736CD3C"/>
    <w:lvl w:ilvl="0" w:tplc="685AE366">
      <w:start w:val="6"/>
      <w:numFmt w:val="decimal"/>
      <w:lvlText w:val="%1."/>
      <w:lvlJc w:val="left"/>
      <w:pPr>
        <w:ind w:left="360" w:hanging="360"/>
      </w:pPr>
      <w:rPr>
        <w:rFonts w:ascii="Times New Roman" w:hAnsi="Times New Roman" w:hint="default"/>
        <w:b w:val="0"/>
        <w:bCs/>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5551B3A"/>
    <w:multiLevelType w:val="hybridMultilevel"/>
    <w:tmpl w:val="91BC7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73574E3"/>
    <w:multiLevelType w:val="hybridMultilevel"/>
    <w:tmpl w:val="E5745724"/>
    <w:lvl w:ilvl="0" w:tplc="5FBC0608">
      <w:start w:val="1"/>
      <w:numFmt w:val="decimal"/>
      <w:lvlText w:val="%1."/>
      <w:lvlJc w:val="left"/>
      <w:pPr>
        <w:ind w:left="720" w:hanging="360"/>
      </w:pPr>
    </w:lvl>
    <w:lvl w:ilvl="1" w:tplc="D51E57D6">
      <w:start w:val="1"/>
      <w:numFmt w:val="lowerLetter"/>
      <w:lvlText w:val="%2."/>
      <w:lvlJc w:val="left"/>
      <w:pPr>
        <w:ind w:left="1440" w:hanging="360"/>
      </w:pPr>
    </w:lvl>
    <w:lvl w:ilvl="2" w:tplc="1A02118A">
      <w:start w:val="1"/>
      <w:numFmt w:val="lowerRoman"/>
      <w:lvlText w:val="%3."/>
      <w:lvlJc w:val="right"/>
      <w:pPr>
        <w:ind w:left="2160" w:hanging="180"/>
      </w:pPr>
    </w:lvl>
    <w:lvl w:ilvl="3" w:tplc="2B3E58C6">
      <w:start w:val="1"/>
      <w:numFmt w:val="decimal"/>
      <w:lvlText w:val="%4."/>
      <w:lvlJc w:val="left"/>
      <w:pPr>
        <w:ind w:left="2880" w:hanging="360"/>
      </w:pPr>
    </w:lvl>
    <w:lvl w:ilvl="4" w:tplc="1C4C0FDA">
      <w:start w:val="1"/>
      <w:numFmt w:val="lowerLetter"/>
      <w:lvlText w:val="%5."/>
      <w:lvlJc w:val="left"/>
      <w:pPr>
        <w:ind w:left="3600" w:hanging="360"/>
      </w:pPr>
    </w:lvl>
    <w:lvl w:ilvl="5" w:tplc="61EE5F94">
      <w:start w:val="1"/>
      <w:numFmt w:val="lowerRoman"/>
      <w:lvlText w:val="%6."/>
      <w:lvlJc w:val="right"/>
      <w:pPr>
        <w:ind w:left="4320" w:hanging="180"/>
      </w:pPr>
    </w:lvl>
    <w:lvl w:ilvl="6" w:tplc="3E6403E2">
      <w:start w:val="1"/>
      <w:numFmt w:val="decimal"/>
      <w:lvlText w:val="%7."/>
      <w:lvlJc w:val="left"/>
      <w:pPr>
        <w:ind w:left="5040" w:hanging="360"/>
      </w:pPr>
    </w:lvl>
    <w:lvl w:ilvl="7" w:tplc="3BB26B02">
      <w:start w:val="1"/>
      <w:numFmt w:val="lowerLetter"/>
      <w:lvlText w:val="%8."/>
      <w:lvlJc w:val="left"/>
      <w:pPr>
        <w:ind w:left="5760" w:hanging="360"/>
      </w:pPr>
    </w:lvl>
    <w:lvl w:ilvl="8" w:tplc="A290F562">
      <w:start w:val="1"/>
      <w:numFmt w:val="lowerRoman"/>
      <w:lvlText w:val="%9."/>
      <w:lvlJc w:val="right"/>
      <w:pPr>
        <w:ind w:left="6480" w:hanging="180"/>
      </w:pPr>
    </w:lvl>
  </w:abstractNum>
  <w:abstractNum w:abstractNumId="79" w15:restartNumberingAfterBreak="0">
    <w:nsid w:val="78F93A6F"/>
    <w:multiLevelType w:val="singleLevel"/>
    <w:tmpl w:val="D06EB10A"/>
    <w:lvl w:ilvl="0">
      <w:start w:val="1"/>
      <w:numFmt w:val="lowerLetter"/>
      <w:lvlText w:val="%1."/>
      <w:legacy w:legacy="1" w:legacySpace="0" w:legacyIndent="720"/>
      <w:lvlJc w:val="left"/>
      <w:pPr>
        <w:ind w:left="1440" w:hanging="720"/>
      </w:pPr>
    </w:lvl>
  </w:abstractNum>
  <w:abstractNum w:abstractNumId="80" w15:restartNumberingAfterBreak="0">
    <w:nsid w:val="7A2231DD"/>
    <w:multiLevelType w:val="singleLevel"/>
    <w:tmpl w:val="04928F6E"/>
    <w:lvl w:ilvl="0">
      <w:start w:val="54"/>
      <w:numFmt w:val="decimal"/>
      <w:lvlText w:val="%1."/>
      <w:lvlJc w:val="left"/>
      <w:pPr>
        <w:ind w:left="0" w:firstLine="0"/>
      </w:pPr>
      <w:rPr>
        <w:rFonts w:ascii="Arial" w:hAnsi="Arial" w:cs="Arial" w:hint="default"/>
        <w:sz w:val="20"/>
        <w:szCs w:val="20"/>
      </w:rPr>
    </w:lvl>
  </w:abstractNum>
  <w:abstractNum w:abstractNumId="81" w15:restartNumberingAfterBreak="0">
    <w:nsid w:val="7BA00818"/>
    <w:multiLevelType w:val="multilevel"/>
    <w:tmpl w:val="091A65FA"/>
    <w:lvl w:ilvl="0">
      <w:start w:val="49"/>
      <w:numFmt w:val="decimal"/>
      <w:lvlText w:val="%1."/>
      <w:lvlJc w:val="left"/>
      <w:pPr>
        <w:ind w:left="0" w:firstLine="0"/>
      </w:pPr>
      <w:rPr>
        <w:rFonts w:hint="default"/>
      </w:rPr>
    </w:lvl>
    <w:lvl w:ilvl="1">
      <w:start w:val="1"/>
      <w:numFmt w:val="lowerRoman"/>
      <w:lvlText w:val="%2."/>
      <w:lvlJc w:val="right"/>
      <w:pPr>
        <w:tabs>
          <w:tab w:val="num" w:pos="1980"/>
        </w:tabs>
        <w:ind w:left="1980" w:hanging="180"/>
      </w:pPr>
      <w:rPr>
        <w:rFonts w:hint="default"/>
      </w:r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82" w15:restartNumberingAfterBreak="0">
    <w:nsid w:val="7C0939E0"/>
    <w:multiLevelType w:val="hybridMultilevel"/>
    <w:tmpl w:val="AA0E7238"/>
    <w:lvl w:ilvl="0" w:tplc="4E4AC978">
      <w:start w:val="9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7C6D2585"/>
    <w:multiLevelType w:val="hybridMultilevel"/>
    <w:tmpl w:val="2CDC4902"/>
    <w:lvl w:ilvl="0" w:tplc="FFFFFFFF">
      <w:start w:val="9"/>
      <w:numFmt w:val="decimal"/>
      <w:lvlText w:val="%1."/>
      <w:lvlJc w:val="left"/>
      <w:pPr>
        <w:ind w:left="45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7C7C7AC6"/>
    <w:multiLevelType w:val="hybridMultilevel"/>
    <w:tmpl w:val="C7DAAA3C"/>
    <w:lvl w:ilvl="0" w:tplc="D7C2EBFC">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5" w15:restartNumberingAfterBreak="0">
    <w:nsid w:val="7DBC5D86"/>
    <w:multiLevelType w:val="hybridMultilevel"/>
    <w:tmpl w:val="3B20CC62"/>
    <w:lvl w:ilvl="0" w:tplc="1F06B48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FBC10FD"/>
    <w:multiLevelType w:val="hybridMultilevel"/>
    <w:tmpl w:val="7A883020"/>
    <w:lvl w:ilvl="0" w:tplc="108E8E02">
      <w:start w:val="1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4873400">
    <w:abstractNumId w:val="60"/>
  </w:num>
  <w:num w:numId="2" w16cid:durableId="980844509">
    <w:abstractNumId w:val="78"/>
  </w:num>
  <w:num w:numId="3" w16cid:durableId="1306933711">
    <w:abstractNumId w:val="69"/>
  </w:num>
  <w:num w:numId="4" w16cid:durableId="1736969010">
    <w:abstractNumId w:val="54"/>
  </w:num>
  <w:num w:numId="5" w16cid:durableId="119106561">
    <w:abstractNumId w:val="64"/>
  </w:num>
  <w:num w:numId="6" w16cid:durableId="1909998919">
    <w:abstractNumId w:val="59"/>
  </w:num>
  <w:num w:numId="7" w16cid:durableId="875391741">
    <w:abstractNumId w:val="45"/>
  </w:num>
  <w:num w:numId="8" w16cid:durableId="19088678">
    <w:abstractNumId w:val="0"/>
  </w:num>
  <w:num w:numId="9" w16cid:durableId="1109543543">
    <w:abstractNumId w:val="38"/>
  </w:num>
  <w:num w:numId="10" w16cid:durableId="374475034">
    <w:abstractNumId w:val="10"/>
  </w:num>
  <w:num w:numId="11" w16cid:durableId="923953616">
    <w:abstractNumId w:val="2"/>
  </w:num>
  <w:num w:numId="12" w16cid:durableId="204754116">
    <w:abstractNumId w:val="33"/>
  </w:num>
  <w:num w:numId="13" w16cid:durableId="770661791">
    <w:abstractNumId w:val="42"/>
  </w:num>
  <w:num w:numId="14" w16cid:durableId="1739598102">
    <w:abstractNumId w:val="77"/>
  </w:num>
  <w:num w:numId="15" w16cid:durableId="459110762">
    <w:abstractNumId w:val="81"/>
  </w:num>
  <w:num w:numId="16" w16cid:durableId="696321239">
    <w:abstractNumId w:val="12"/>
  </w:num>
  <w:num w:numId="17" w16cid:durableId="1192841322">
    <w:abstractNumId w:val="37"/>
  </w:num>
  <w:num w:numId="18" w16cid:durableId="1997491676">
    <w:abstractNumId w:val="4"/>
  </w:num>
  <w:num w:numId="19" w16cid:durableId="1400984166">
    <w:abstractNumId w:val="0"/>
  </w:num>
  <w:num w:numId="20" w16cid:durableId="1635022137">
    <w:abstractNumId w:val="13"/>
  </w:num>
  <w:num w:numId="21" w16cid:durableId="1229922556">
    <w:abstractNumId w:val="39"/>
  </w:num>
  <w:num w:numId="22" w16cid:durableId="178158204">
    <w:abstractNumId w:val="27"/>
  </w:num>
  <w:num w:numId="23" w16cid:durableId="390622318">
    <w:abstractNumId w:val="0"/>
  </w:num>
  <w:num w:numId="24" w16cid:durableId="1485658321">
    <w:abstractNumId w:val="7"/>
  </w:num>
  <w:num w:numId="25" w16cid:durableId="1353801551">
    <w:abstractNumId w:val="0"/>
  </w:num>
  <w:num w:numId="26" w16cid:durableId="1372069953">
    <w:abstractNumId w:val="52"/>
  </w:num>
  <w:num w:numId="27" w16cid:durableId="212890641">
    <w:abstractNumId w:val="0"/>
  </w:num>
  <w:num w:numId="28" w16cid:durableId="1967853135">
    <w:abstractNumId w:val="0"/>
  </w:num>
  <w:num w:numId="29" w16cid:durableId="1807232616">
    <w:abstractNumId w:val="0"/>
  </w:num>
  <w:num w:numId="30" w16cid:durableId="577444195">
    <w:abstractNumId w:val="0"/>
  </w:num>
  <w:num w:numId="31" w16cid:durableId="760877588">
    <w:abstractNumId w:val="30"/>
  </w:num>
  <w:num w:numId="32" w16cid:durableId="283269832">
    <w:abstractNumId w:val="80"/>
  </w:num>
  <w:num w:numId="33" w16cid:durableId="1446801752">
    <w:abstractNumId w:val="14"/>
  </w:num>
  <w:num w:numId="34" w16cid:durableId="2127116424">
    <w:abstractNumId w:val="25"/>
  </w:num>
  <w:num w:numId="35" w16cid:durableId="1216746337">
    <w:abstractNumId w:val="72"/>
  </w:num>
  <w:num w:numId="36" w16cid:durableId="520750631">
    <w:abstractNumId w:val="34"/>
  </w:num>
  <w:num w:numId="37" w16cid:durableId="697850969">
    <w:abstractNumId w:val="17"/>
  </w:num>
  <w:num w:numId="38" w16cid:durableId="567492958">
    <w:abstractNumId w:val="26"/>
  </w:num>
  <w:num w:numId="39" w16cid:durableId="920019778">
    <w:abstractNumId w:val="75"/>
  </w:num>
  <w:num w:numId="40" w16cid:durableId="309873163">
    <w:abstractNumId w:val="9"/>
  </w:num>
  <w:num w:numId="41" w16cid:durableId="1209804059">
    <w:abstractNumId w:val="36"/>
  </w:num>
  <w:num w:numId="42" w16cid:durableId="853613901">
    <w:abstractNumId w:val="61"/>
  </w:num>
  <w:num w:numId="43" w16cid:durableId="305017971">
    <w:abstractNumId w:val="63"/>
  </w:num>
  <w:num w:numId="44" w16cid:durableId="118573231">
    <w:abstractNumId w:val="15"/>
  </w:num>
  <w:num w:numId="45" w16cid:durableId="317345169">
    <w:abstractNumId w:val="84"/>
  </w:num>
  <w:num w:numId="46" w16cid:durableId="1074816430">
    <w:abstractNumId w:val="11"/>
  </w:num>
  <w:num w:numId="47" w16cid:durableId="151144126">
    <w:abstractNumId w:val="3"/>
  </w:num>
  <w:num w:numId="48" w16cid:durableId="1772580643">
    <w:abstractNumId w:val="43"/>
  </w:num>
  <w:num w:numId="49" w16cid:durableId="116263250">
    <w:abstractNumId w:val="22"/>
  </w:num>
  <w:num w:numId="50" w16cid:durableId="1190217485">
    <w:abstractNumId w:val="68"/>
  </w:num>
  <w:num w:numId="51" w16cid:durableId="463934170">
    <w:abstractNumId w:val="44"/>
  </w:num>
  <w:num w:numId="52" w16cid:durableId="1563296743">
    <w:abstractNumId w:val="49"/>
  </w:num>
  <w:num w:numId="53" w16cid:durableId="201095791">
    <w:abstractNumId w:val="70"/>
  </w:num>
  <w:num w:numId="54" w16cid:durableId="1011956758">
    <w:abstractNumId w:val="58"/>
  </w:num>
  <w:num w:numId="55" w16cid:durableId="32115331">
    <w:abstractNumId w:val="47"/>
  </w:num>
  <w:num w:numId="56" w16cid:durableId="179203627">
    <w:abstractNumId w:val="82"/>
  </w:num>
  <w:num w:numId="57" w16cid:durableId="1263151578">
    <w:abstractNumId w:val="73"/>
  </w:num>
  <w:num w:numId="58" w16cid:durableId="280647905">
    <w:abstractNumId w:val="86"/>
  </w:num>
  <w:num w:numId="59" w16cid:durableId="658922190">
    <w:abstractNumId w:val="1"/>
  </w:num>
  <w:num w:numId="60" w16cid:durableId="831138456">
    <w:abstractNumId w:val="40"/>
  </w:num>
  <w:num w:numId="61" w16cid:durableId="1110667645">
    <w:abstractNumId w:val="71"/>
  </w:num>
  <w:num w:numId="62" w16cid:durableId="109083215">
    <w:abstractNumId w:val="19"/>
  </w:num>
  <w:num w:numId="63" w16cid:durableId="143477502">
    <w:abstractNumId w:val="79"/>
  </w:num>
  <w:num w:numId="64" w16cid:durableId="1712688">
    <w:abstractNumId w:val="6"/>
  </w:num>
  <w:num w:numId="65" w16cid:durableId="245384994">
    <w:abstractNumId w:val="65"/>
  </w:num>
  <w:num w:numId="66" w16cid:durableId="1759132908">
    <w:abstractNumId w:val="18"/>
  </w:num>
  <w:num w:numId="67" w16cid:durableId="1399746840">
    <w:abstractNumId w:val="21"/>
  </w:num>
  <w:num w:numId="68" w16cid:durableId="961499394">
    <w:abstractNumId w:val="35"/>
  </w:num>
  <w:num w:numId="69" w16cid:durableId="272788371">
    <w:abstractNumId w:val="8"/>
  </w:num>
  <w:num w:numId="70" w16cid:durableId="1996953170">
    <w:abstractNumId w:val="23"/>
  </w:num>
  <w:num w:numId="71" w16cid:durableId="856894432">
    <w:abstractNumId w:val="16"/>
  </w:num>
  <w:num w:numId="72" w16cid:durableId="1385179718">
    <w:abstractNumId w:val="85"/>
  </w:num>
  <w:num w:numId="73" w16cid:durableId="2033649972">
    <w:abstractNumId w:val="48"/>
  </w:num>
  <w:num w:numId="74" w16cid:durableId="1756129670">
    <w:abstractNumId w:val="46"/>
  </w:num>
  <w:num w:numId="75" w16cid:durableId="1999377148">
    <w:abstractNumId w:val="29"/>
  </w:num>
  <w:num w:numId="76" w16cid:durableId="370494829">
    <w:abstractNumId w:val="20"/>
  </w:num>
  <w:num w:numId="77" w16cid:durableId="1677731001">
    <w:abstractNumId w:val="2"/>
  </w:num>
  <w:num w:numId="78" w16cid:durableId="1353797511">
    <w:abstractNumId w:val="67"/>
  </w:num>
  <w:num w:numId="79" w16cid:durableId="1750881428">
    <w:abstractNumId w:val="2"/>
  </w:num>
  <w:num w:numId="80" w16cid:durableId="1197961200">
    <w:abstractNumId w:val="2"/>
  </w:num>
  <w:num w:numId="81" w16cid:durableId="1642616252">
    <w:abstractNumId w:val="2"/>
  </w:num>
  <w:num w:numId="82" w16cid:durableId="2070952293">
    <w:abstractNumId w:val="2"/>
  </w:num>
  <w:num w:numId="83" w16cid:durableId="262804683">
    <w:abstractNumId w:val="2"/>
  </w:num>
  <w:num w:numId="84" w16cid:durableId="126122611">
    <w:abstractNumId w:val="2"/>
  </w:num>
  <w:num w:numId="85" w16cid:durableId="1689138059">
    <w:abstractNumId w:val="2"/>
  </w:num>
  <w:num w:numId="86" w16cid:durableId="1862665022">
    <w:abstractNumId w:val="59"/>
  </w:num>
  <w:num w:numId="87" w16cid:durableId="239872905">
    <w:abstractNumId w:val="5"/>
  </w:num>
  <w:num w:numId="88" w16cid:durableId="1096098299">
    <w:abstractNumId w:val="80"/>
    <w:lvlOverride w:ilvl="0">
      <w:startOverride w:val="64"/>
    </w:lvlOverride>
  </w:num>
  <w:num w:numId="89" w16cid:durableId="1950509894">
    <w:abstractNumId w:val="59"/>
  </w:num>
  <w:num w:numId="90" w16cid:durableId="262227574">
    <w:abstractNumId w:val="59"/>
  </w:num>
  <w:num w:numId="91" w16cid:durableId="12000027">
    <w:abstractNumId w:val="28"/>
  </w:num>
  <w:num w:numId="92" w16cid:durableId="71631863">
    <w:abstractNumId w:val="32"/>
  </w:num>
  <w:num w:numId="93" w16cid:durableId="1724331989">
    <w:abstractNumId w:val="57"/>
  </w:num>
  <w:num w:numId="94" w16cid:durableId="889802630">
    <w:abstractNumId w:val="51"/>
  </w:num>
  <w:num w:numId="95" w16cid:durableId="1512646097">
    <w:abstractNumId w:val="62"/>
  </w:num>
  <w:num w:numId="96" w16cid:durableId="2110074885">
    <w:abstractNumId w:val="31"/>
  </w:num>
  <w:num w:numId="97" w16cid:durableId="1886520840">
    <w:abstractNumId w:val="24"/>
  </w:num>
  <w:num w:numId="98" w16cid:durableId="1345672002">
    <w:abstractNumId w:val="55"/>
  </w:num>
  <w:num w:numId="99" w16cid:durableId="1166825218">
    <w:abstractNumId w:val="74"/>
  </w:num>
  <w:num w:numId="100" w16cid:durableId="634023449">
    <w:abstractNumId w:val="53"/>
  </w:num>
  <w:num w:numId="101" w16cid:durableId="993529101">
    <w:abstractNumId w:val="56"/>
  </w:num>
  <w:num w:numId="102" w16cid:durableId="331417453">
    <w:abstractNumId w:val="66"/>
  </w:num>
  <w:num w:numId="103" w16cid:durableId="48313342">
    <w:abstractNumId w:val="50"/>
  </w:num>
  <w:num w:numId="104" w16cid:durableId="707410990">
    <w:abstractNumId w:val="76"/>
  </w:num>
  <w:num w:numId="105" w16cid:durableId="370040414">
    <w:abstractNumId w:val="83"/>
  </w:num>
  <w:num w:numId="106" w16cid:durableId="1849247889">
    <w:abstractNumId w:val="41"/>
  </w:num>
  <w:num w:numId="107" w16cid:durableId="793330692">
    <w:abstractNumId w:val="59"/>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rson w15:author="Julie Gann">
    <w15:presenceInfo w15:providerId="AD" w15:userId="S::JGann@naic.org::9ba70051-07f8-4722-b0f2-caced7dbf8fd"/>
  </w15:person>
  <w15:person w15:author="Oden, Wil">
    <w15:presenceInfo w15:providerId="AD" w15:userId="S::woden@naic.org::9a4653d8-4996-4e80-a4c5-e9009bc3ce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390"/>
    <w:rsid w:val="0000107A"/>
    <w:rsid w:val="000021FC"/>
    <w:rsid w:val="000065E0"/>
    <w:rsid w:val="00014046"/>
    <w:rsid w:val="00014BBE"/>
    <w:rsid w:val="00017F37"/>
    <w:rsid w:val="00023CFA"/>
    <w:rsid w:val="00027DB7"/>
    <w:rsid w:val="00030FC4"/>
    <w:rsid w:val="000324CE"/>
    <w:rsid w:val="00035C7E"/>
    <w:rsid w:val="00043046"/>
    <w:rsid w:val="000447D2"/>
    <w:rsid w:val="00046646"/>
    <w:rsid w:val="0004739D"/>
    <w:rsid w:val="000604A4"/>
    <w:rsid w:val="00064114"/>
    <w:rsid w:val="00071B0A"/>
    <w:rsid w:val="00073666"/>
    <w:rsid w:val="00074132"/>
    <w:rsid w:val="00074249"/>
    <w:rsid w:val="000753F7"/>
    <w:rsid w:val="000807B7"/>
    <w:rsid w:val="00083894"/>
    <w:rsid w:val="00093AB4"/>
    <w:rsid w:val="00093DED"/>
    <w:rsid w:val="000A731A"/>
    <w:rsid w:val="000A7338"/>
    <w:rsid w:val="000B726B"/>
    <w:rsid w:val="000C343A"/>
    <w:rsid w:val="000C3874"/>
    <w:rsid w:val="000C4698"/>
    <w:rsid w:val="000C4912"/>
    <w:rsid w:val="000C4F85"/>
    <w:rsid w:val="000C511F"/>
    <w:rsid w:val="000C62DB"/>
    <w:rsid w:val="000C6AF7"/>
    <w:rsid w:val="000C7919"/>
    <w:rsid w:val="000D2FAA"/>
    <w:rsid w:val="000D3DE6"/>
    <w:rsid w:val="000D4123"/>
    <w:rsid w:val="000D52E3"/>
    <w:rsid w:val="000D545C"/>
    <w:rsid w:val="000D68E4"/>
    <w:rsid w:val="000D7214"/>
    <w:rsid w:val="000E0B7F"/>
    <w:rsid w:val="000E471C"/>
    <w:rsid w:val="000E4A6D"/>
    <w:rsid w:val="000E710D"/>
    <w:rsid w:val="000E7426"/>
    <w:rsid w:val="000F4B79"/>
    <w:rsid w:val="000F62C9"/>
    <w:rsid w:val="001072DC"/>
    <w:rsid w:val="00112FA9"/>
    <w:rsid w:val="00120935"/>
    <w:rsid w:val="001250B9"/>
    <w:rsid w:val="00127148"/>
    <w:rsid w:val="00127370"/>
    <w:rsid w:val="00136617"/>
    <w:rsid w:val="00140E18"/>
    <w:rsid w:val="00141ED9"/>
    <w:rsid w:val="00146D2D"/>
    <w:rsid w:val="001502E3"/>
    <w:rsid w:val="001504A3"/>
    <w:rsid w:val="00156DD5"/>
    <w:rsid w:val="00160A35"/>
    <w:rsid w:val="00162769"/>
    <w:rsid w:val="001666CE"/>
    <w:rsid w:val="0018088F"/>
    <w:rsid w:val="00180BF5"/>
    <w:rsid w:val="0018193A"/>
    <w:rsid w:val="00182206"/>
    <w:rsid w:val="00184BDF"/>
    <w:rsid w:val="001929D1"/>
    <w:rsid w:val="0019345A"/>
    <w:rsid w:val="00194948"/>
    <w:rsid w:val="00196908"/>
    <w:rsid w:val="001A2F6C"/>
    <w:rsid w:val="001A3164"/>
    <w:rsid w:val="001A48D8"/>
    <w:rsid w:val="001A4EB2"/>
    <w:rsid w:val="001B0ACD"/>
    <w:rsid w:val="001B123E"/>
    <w:rsid w:val="001B250F"/>
    <w:rsid w:val="001C2155"/>
    <w:rsid w:val="001C38F1"/>
    <w:rsid w:val="001C5F32"/>
    <w:rsid w:val="001D337F"/>
    <w:rsid w:val="001D560D"/>
    <w:rsid w:val="001E0CC9"/>
    <w:rsid w:val="001E2572"/>
    <w:rsid w:val="001F0AB1"/>
    <w:rsid w:val="001F5214"/>
    <w:rsid w:val="001F6883"/>
    <w:rsid w:val="001F699C"/>
    <w:rsid w:val="001F7449"/>
    <w:rsid w:val="0020037B"/>
    <w:rsid w:val="0020370C"/>
    <w:rsid w:val="00214256"/>
    <w:rsid w:val="002144C2"/>
    <w:rsid w:val="00215170"/>
    <w:rsid w:val="00221352"/>
    <w:rsid w:val="00222673"/>
    <w:rsid w:val="00222A50"/>
    <w:rsid w:val="002231D1"/>
    <w:rsid w:val="0023002C"/>
    <w:rsid w:val="002313FA"/>
    <w:rsid w:val="00231C31"/>
    <w:rsid w:val="00233538"/>
    <w:rsid w:val="00233586"/>
    <w:rsid w:val="00236AE9"/>
    <w:rsid w:val="00240DB0"/>
    <w:rsid w:val="00246245"/>
    <w:rsid w:val="00246EED"/>
    <w:rsid w:val="00247000"/>
    <w:rsid w:val="002478C7"/>
    <w:rsid w:val="0025217F"/>
    <w:rsid w:val="002528AB"/>
    <w:rsid w:val="00254117"/>
    <w:rsid w:val="00257A93"/>
    <w:rsid w:val="00261260"/>
    <w:rsid w:val="00263ADB"/>
    <w:rsid w:val="0026765E"/>
    <w:rsid w:val="00267D27"/>
    <w:rsid w:val="00270D60"/>
    <w:rsid w:val="002730C3"/>
    <w:rsid w:val="00273C88"/>
    <w:rsid w:val="00274A07"/>
    <w:rsid w:val="00280084"/>
    <w:rsid w:val="00286818"/>
    <w:rsid w:val="00286DA8"/>
    <w:rsid w:val="002878DB"/>
    <w:rsid w:val="0029687C"/>
    <w:rsid w:val="00296C14"/>
    <w:rsid w:val="002A6EBC"/>
    <w:rsid w:val="002B3FDC"/>
    <w:rsid w:val="002B41FC"/>
    <w:rsid w:val="002B6D5C"/>
    <w:rsid w:val="002B6FB8"/>
    <w:rsid w:val="002C181C"/>
    <w:rsid w:val="002C479E"/>
    <w:rsid w:val="002C7221"/>
    <w:rsid w:val="002C75A4"/>
    <w:rsid w:val="002D18B1"/>
    <w:rsid w:val="002D436D"/>
    <w:rsid w:val="002D6DBD"/>
    <w:rsid w:val="002E2196"/>
    <w:rsid w:val="002E25DF"/>
    <w:rsid w:val="002E71F2"/>
    <w:rsid w:val="002F4DCA"/>
    <w:rsid w:val="00305FF6"/>
    <w:rsid w:val="00310DB6"/>
    <w:rsid w:val="00311C81"/>
    <w:rsid w:val="00322CBF"/>
    <w:rsid w:val="00322CFF"/>
    <w:rsid w:val="003244B8"/>
    <w:rsid w:val="00325D2C"/>
    <w:rsid w:val="00327271"/>
    <w:rsid w:val="00327EBF"/>
    <w:rsid w:val="003345EC"/>
    <w:rsid w:val="00335B42"/>
    <w:rsid w:val="003372CB"/>
    <w:rsid w:val="0033764D"/>
    <w:rsid w:val="00340433"/>
    <w:rsid w:val="003406F9"/>
    <w:rsid w:val="003411C4"/>
    <w:rsid w:val="0034245D"/>
    <w:rsid w:val="003517D8"/>
    <w:rsid w:val="00367502"/>
    <w:rsid w:val="00367AAE"/>
    <w:rsid w:val="00370E0B"/>
    <w:rsid w:val="0037123A"/>
    <w:rsid w:val="00373B24"/>
    <w:rsid w:val="00375735"/>
    <w:rsid w:val="00375CD6"/>
    <w:rsid w:val="00376A04"/>
    <w:rsid w:val="00386BD4"/>
    <w:rsid w:val="00387FD0"/>
    <w:rsid w:val="00390BF7"/>
    <w:rsid w:val="00392FBA"/>
    <w:rsid w:val="00393744"/>
    <w:rsid w:val="00394E20"/>
    <w:rsid w:val="00397240"/>
    <w:rsid w:val="003A159D"/>
    <w:rsid w:val="003A3C17"/>
    <w:rsid w:val="003A44B4"/>
    <w:rsid w:val="003A4E21"/>
    <w:rsid w:val="003A742B"/>
    <w:rsid w:val="003A76B7"/>
    <w:rsid w:val="003A7BCD"/>
    <w:rsid w:val="003B0CD2"/>
    <w:rsid w:val="003B1072"/>
    <w:rsid w:val="003B189D"/>
    <w:rsid w:val="003B2824"/>
    <w:rsid w:val="003B4706"/>
    <w:rsid w:val="003B55D4"/>
    <w:rsid w:val="003B6A8D"/>
    <w:rsid w:val="003C0101"/>
    <w:rsid w:val="003C04B3"/>
    <w:rsid w:val="003C345C"/>
    <w:rsid w:val="003C491F"/>
    <w:rsid w:val="003C7097"/>
    <w:rsid w:val="003D213A"/>
    <w:rsid w:val="003D3A05"/>
    <w:rsid w:val="003D4F88"/>
    <w:rsid w:val="003D7EB7"/>
    <w:rsid w:val="003E7455"/>
    <w:rsid w:val="003F013D"/>
    <w:rsid w:val="003F211A"/>
    <w:rsid w:val="003F3AC7"/>
    <w:rsid w:val="003F5FE1"/>
    <w:rsid w:val="003F6C58"/>
    <w:rsid w:val="0040076F"/>
    <w:rsid w:val="00403274"/>
    <w:rsid w:val="0040420E"/>
    <w:rsid w:val="00405EB1"/>
    <w:rsid w:val="00407B09"/>
    <w:rsid w:val="004146D9"/>
    <w:rsid w:val="00415536"/>
    <w:rsid w:val="004217C9"/>
    <w:rsid w:val="004228AA"/>
    <w:rsid w:val="00430EAF"/>
    <w:rsid w:val="004363FE"/>
    <w:rsid w:val="0043715D"/>
    <w:rsid w:val="004430D3"/>
    <w:rsid w:val="00444835"/>
    <w:rsid w:val="00445649"/>
    <w:rsid w:val="00451182"/>
    <w:rsid w:val="004561A1"/>
    <w:rsid w:val="00460254"/>
    <w:rsid w:val="00460FA4"/>
    <w:rsid w:val="00462230"/>
    <w:rsid w:val="004654F6"/>
    <w:rsid w:val="00467042"/>
    <w:rsid w:val="00467D61"/>
    <w:rsid w:val="00471CA7"/>
    <w:rsid w:val="00480F49"/>
    <w:rsid w:val="00485700"/>
    <w:rsid w:val="00486679"/>
    <w:rsid w:val="0049052F"/>
    <w:rsid w:val="0049360D"/>
    <w:rsid w:val="0049560A"/>
    <w:rsid w:val="00496858"/>
    <w:rsid w:val="004A0646"/>
    <w:rsid w:val="004A3396"/>
    <w:rsid w:val="004A33A4"/>
    <w:rsid w:val="004A3968"/>
    <w:rsid w:val="004A3CFD"/>
    <w:rsid w:val="004A4C69"/>
    <w:rsid w:val="004A58B0"/>
    <w:rsid w:val="004B053D"/>
    <w:rsid w:val="004B2994"/>
    <w:rsid w:val="004B385E"/>
    <w:rsid w:val="004B62AF"/>
    <w:rsid w:val="004B63F5"/>
    <w:rsid w:val="004B67F3"/>
    <w:rsid w:val="004C0EEF"/>
    <w:rsid w:val="004C1110"/>
    <w:rsid w:val="004C28AB"/>
    <w:rsid w:val="004C2A2B"/>
    <w:rsid w:val="004C3DB7"/>
    <w:rsid w:val="004C4813"/>
    <w:rsid w:val="004D2CA7"/>
    <w:rsid w:val="004D4AF0"/>
    <w:rsid w:val="004E7370"/>
    <w:rsid w:val="004E7AE0"/>
    <w:rsid w:val="004F2E80"/>
    <w:rsid w:val="004F6296"/>
    <w:rsid w:val="00501971"/>
    <w:rsid w:val="00503FF2"/>
    <w:rsid w:val="00506D54"/>
    <w:rsid w:val="00510176"/>
    <w:rsid w:val="00515928"/>
    <w:rsid w:val="005200D8"/>
    <w:rsid w:val="00520235"/>
    <w:rsid w:val="0052154F"/>
    <w:rsid w:val="00524FC8"/>
    <w:rsid w:val="0052610E"/>
    <w:rsid w:val="00526F4A"/>
    <w:rsid w:val="005278F6"/>
    <w:rsid w:val="005319B5"/>
    <w:rsid w:val="0053441F"/>
    <w:rsid w:val="0053728F"/>
    <w:rsid w:val="00537710"/>
    <w:rsid w:val="00537915"/>
    <w:rsid w:val="00540FD4"/>
    <w:rsid w:val="0054136C"/>
    <w:rsid w:val="005531D6"/>
    <w:rsid w:val="0055785B"/>
    <w:rsid w:val="00560B40"/>
    <w:rsid w:val="005617C2"/>
    <w:rsid w:val="005620C8"/>
    <w:rsid w:val="00562AEF"/>
    <w:rsid w:val="005643DE"/>
    <w:rsid w:val="00564601"/>
    <w:rsid w:val="00565519"/>
    <w:rsid w:val="00565C4B"/>
    <w:rsid w:val="005662D5"/>
    <w:rsid w:val="00566994"/>
    <w:rsid w:val="005679DC"/>
    <w:rsid w:val="005813DE"/>
    <w:rsid w:val="005817E2"/>
    <w:rsid w:val="005827A2"/>
    <w:rsid w:val="00584219"/>
    <w:rsid w:val="00584C52"/>
    <w:rsid w:val="00584ED8"/>
    <w:rsid w:val="00585DCA"/>
    <w:rsid w:val="005863A6"/>
    <w:rsid w:val="00587F83"/>
    <w:rsid w:val="005964A2"/>
    <w:rsid w:val="005A2596"/>
    <w:rsid w:val="005A50E5"/>
    <w:rsid w:val="005A6369"/>
    <w:rsid w:val="005A69CF"/>
    <w:rsid w:val="005A6D24"/>
    <w:rsid w:val="005B1506"/>
    <w:rsid w:val="005B318F"/>
    <w:rsid w:val="005B3193"/>
    <w:rsid w:val="005B3982"/>
    <w:rsid w:val="005B5E25"/>
    <w:rsid w:val="005B708D"/>
    <w:rsid w:val="005C0DFB"/>
    <w:rsid w:val="005C1D58"/>
    <w:rsid w:val="005C249A"/>
    <w:rsid w:val="005C3214"/>
    <w:rsid w:val="005C3B59"/>
    <w:rsid w:val="005C6F33"/>
    <w:rsid w:val="005D3DE9"/>
    <w:rsid w:val="005D4FFC"/>
    <w:rsid w:val="005E5524"/>
    <w:rsid w:val="005E6B3A"/>
    <w:rsid w:val="005E7E37"/>
    <w:rsid w:val="005F4018"/>
    <w:rsid w:val="005F444B"/>
    <w:rsid w:val="0060019F"/>
    <w:rsid w:val="00606E45"/>
    <w:rsid w:val="00607DEB"/>
    <w:rsid w:val="00616B07"/>
    <w:rsid w:val="00620CEF"/>
    <w:rsid w:val="00621CE9"/>
    <w:rsid w:val="00623878"/>
    <w:rsid w:val="00627740"/>
    <w:rsid w:val="006303FE"/>
    <w:rsid w:val="00630BE0"/>
    <w:rsid w:val="00633DA4"/>
    <w:rsid w:val="006378D8"/>
    <w:rsid w:val="00637EA1"/>
    <w:rsid w:val="00643E4E"/>
    <w:rsid w:val="00644D2E"/>
    <w:rsid w:val="00650FF8"/>
    <w:rsid w:val="00652FB0"/>
    <w:rsid w:val="00657D9D"/>
    <w:rsid w:val="006625B4"/>
    <w:rsid w:val="00664535"/>
    <w:rsid w:val="0066777B"/>
    <w:rsid w:val="006737FB"/>
    <w:rsid w:val="00674252"/>
    <w:rsid w:val="0068021A"/>
    <w:rsid w:val="0068274F"/>
    <w:rsid w:val="00683AEA"/>
    <w:rsid w:val="00686B68"/>
    <w:rsid w:val="00692D71"/>
    <w:rsid w:val="006A29E9"/>
    <w:rsid w:val="006A2B0D"/>
    <w:rsid w:val="006B1262"/>
    <w:rsid w:val="006B4127"/>
    <w:rsid w:val="006B7528"/>
    <w:rsid w:val="006B7835"/>
    <w:rsid w:val="006C06C3"/>
    <w:rsid w:val="006C3A64"/>
    <w:rsid w:val="006C3ACE"/>
    <w:rsid w:val="006C3B5A"/>
    <w:rsid w:val="006C7FFE"/>
    <w:rsid w:val="006D27C6"/>
    <w:rsid w:val="006D2BC6"/>
    <w:rsid w:val="006D4AB9"/>
    <w:rsid w:val="006D6CFF"/>
    <w:rsid w:val="006E002A"/>
    <w:rsid w:val="006E0D2B"/>
    <w:rsid w:val="006E2451"/>
    <w:rsid w:val="006E58D0"/>
    <w:rsid w:val="006E68A3"/>
    <w:rsid w:val="006E7480"/>
    <w:rsid w:val="006F0EDD"/>
    <w:rsid w:val="006F32AC"/>
    <w:rsid w:val="006F77C8"/>
    <w:rsid w:val="007102E0"/>
    <w:rsid w:val="007118B2"/>
    <w:rsid w:val="007126B9"/>
    <w:rsid w:val="0071610B"/>
    <w:rsid w:val="00717C95"/>
    <w:rsid w:val="00723B65"/>
    <w:rsid w:val="00723CAD"/>
    <w:rsid w:val="007327C6"/>
    <w:rsid w:val="00733309"/>
    <w:rsid w:val="00735595"/>
    <w:rsid w:val="007359FF"/>
    <w:rsid w:val="0074195B"/>
    <w:rsid w:val="007445A9"/>
    <w:rsid w:val="007452B4"/>
    <w:rsid w:val="0074607B"/>
    <w:rsid w:val="00750B68"/>
    <w:rsid w:val="0075329E"/>
    <w:rsid w:val="007539B6"/>
    <w:rsid w:val="00754B1F"/>
    <w:rsid w:val="00755475"/>
    <w:rsid w:val="007557EC"/>
    <w:rsid w:val="00765812"/>
    <w:rsid w:val="007703F4"/>
    <w:rsid w:val="00774AA8"/>
    <w:rsid w:val="00775A4F"/>
    <w:rsid w:val="00777A97"/>
    <w:rsid w:val="007812AD"/>
    <w:rsid w:val="00785542"/>
    <w:rsid w:val="00790223"/>
    <w:rsid w:val="007927A4"/>
    <w:rsid w:val="00792A40"/>
    <w:rsid w:val="007A14E3"/>
    <w:rsid w:val="007A39A2"/>
    <w:rsid w:val="007B12D9"/>
    <w:rsid w:val="007B247C"/>
    <w:rsid w:val="007B26BB"/>
    <w:rsid w:val="007C0C3F"/>
    <w:rsid w:val="007C61C1"/>
    <w:rsid w:val="007C69CE"/>
    <w:rsid w:val="007D10FB"/>
    <w:rsid w:val="007D2495"/>
    <w:rsid w:val="007D66BB"/>
    <w:rsid w:val="007E1F58"/>
    <w:rsid w:val="007F31A9"/>
    <w:rsid w:val="007F3C66"/>
    <w:rsid w:val="007F69C7"/>
    <w:rsid w:val="00800F24"/>
    <w:rsid w:val="00800FD6"/>
    <w:rsid w:val="00802D9F"/>
    <w:rsid w:val="008054CD"/>
    <w:rsid w:val="00805F5D"/>
    <w:rsid w:val="00812D54"/>
    <w:rsid w:val="00816B35"/>
    <w:rsid w:val="008235FB"/>
    <w:rsid w:val="008315C8"/>
    <w:rsid w:val="00832F75"/>
    <w:rsid w:val="00837FC6"/>
    <w:rsid w:val="00844A0A"/>
    <w:rsid w:val="0084760C"/>
    <w:rsid w:val="00851396"/>
    <w:rsid w:val="00852F3A"/>
    <w:rsid w:val="00853BD8"/>
    <w:rsid w:val="008559D0"/>
    <w:rsid w:val="0085621D"/>
    <w:rsid w:val="00866C0D"/>
    <w:rsid w:val="0087093D"/>
    <w:rsid w:val="00870BF9"/>
    <w:rsid w:val="008712F8"/>
    <w:rsid w:val="008815D9"/>
    <w:rsid w:val="008851CC"/>
    <w:rsid w:val="00896092"/>
    <w:rsid w:val="00896426"/>
    <w:rsid w:val="0089699B"/>
    <w:rsid w:val="008A089F"/>
    <w:rsid w:val="008A4642"/>
    <w:rsid w:val="008A4981"/>
    <w:rsid w:val="008A5AE2"/>
    <w:rsid w:val="008A6A9C"/>
    <w:rsid w:val="008A731D"/>
    <w:rsid w:val="008A7504"/>
    <w:rsid w:val="008B0662"/>
    <w:rsid w:val="008B457F"/>
    <w:rsid w:val="008B6FEC"/>
    <w:rsid w:val="008D122B"/>
    <w:rsid w:val="008D13B5"/>
    <w:rsid w:val="008D18E9"/>
    <w:rsid w:val="008D7F78"/>
    <w:rsid w:val="008E3B19"/>
    <w:rsid w:val="008E3D8A"/>
    <w:rsid w:val="008E67FF"/>
    <w:rsid w:val="008F0921"/>
    <w:rsid w:val="008F25CF"/>
    <w:rsid w:val="008F4009"/>
    <w:rsid w:val="008F60AE"/>
    <w:rsid w:val="00900EBB"/>
    <w:rsid w:val="00902931"/>
    <w:rsid w:val="0090446B"/>
    <w:rsid w:val="009143CB"/>
    <w:rsid w:val="00917ABB"/>
    <w:rsid w:val="00920B7B"/>
    <w:rsid w:val="009338D1"/>
    <w:rsid w:val="00935B5F"/>
    <w:rsid w:val="00935FB5"/>
    <w:rsid w:val="0094282D"/>
    <w:rsid w:val="0094629D"/>
    <w:rsid w:val="00950403"/>
    <w:rsid w:val="00950A16"/>
    <w:rsid w:val="00953E55"/>
    <w:rsid w:val="009548C6"/>
    <w:rsid w:val="00961A8B"/>
    <w:rsid w:val="0096479B"/>
    <w:rsid w:val="009664F7"/>
    <w:rsid w:val="00971741"/>
    <w:rsid w:val="0097654D"/>
    <w:rsid w:val="009767CE"/>
    <w:rsid w:val="0098438F"/>
    <w:rsid w:val="00984731"/>
    <w:rsid w:val="009878C7"/>
    <w:rsid w:val="00990C1D"/>
    <w:rsid w:val="0099228E"/>
    <w:rsid w:val="00992AEB"/>
    <w:rsid w:val="0099328F"/>
    <w:rsid w:val="009A114F"/>
    <w:rsid w:val="009A166D"/>
    <w:rsid w:val="009A1F63"/>
    <w:rsid w:val="009A2F5E"/>
    <w:rsid w:val="009A3BCD"/>
    <w:rsid w:val="009A6943"/>
    <w:rsid w:val="009B0598"/>
    <w:rsid w:val="009B24E0"/>
    <w:rsid w:val="009B320C"/>
    <w:rsid w:val="009B713A"/>
    <w:rsid w:val="009C077E"/>
    <w:rsid w:val="009C1CA2"/>
    <w:rsid w:val="009C359D"/>
    <w:rsid w:val="009D2DE7"/>
    <w:rsid w:val="009D2FC0"/>
    <w:rsid w:val="009D3EB4"/>
    <w:rsid w:val="009D484E"/>
    <w:rsid w:val="009D52AE"/>
    <w:rsid w:val="009E11A8"/>
    <w:rsid w:val="009E31B6"/>
    <w:rsid w:val="009E6525"/>
    <w:rsid w:val="009E6937"/>
    <w:rsid w:val="009E6A19"/>
    <w:rsid w:val="009E7DBC"/>
    <w:rsid w:val="009F4D6C"/>
    <w:rsid w:val="00A042D6"/>
    <w:rsid w:val="00A1049F"/>
    <w:rsid w:val="00A1693F"/>
    <w:rsid w:val="00A17198"/>
    <w:rsid w:val="00A17379"/>
    <w:rsid w:val="00A23390"/>
    <w:rsid w:val="00A2574F"/>
    <w:rsid w:val="00A259EC"/>
    <w:rsid w:val="00A27637"/>
    <w:rsid w:val="00A3312B"/>
    <w:rsid w:val="00A35793"/>
    <w:rsid w:val="00A36E42"/>
    <w:rsid w:val="00A44436"/>
    <w:rsid w:val="00A5346D"/>
    <w:rsid w:val="00A54986"/>
    <w:rsid w:val="00A57891"/>
    <w:rsid w:val="00A6010D"/>
    <w:rsid w:val="00A627B1"/>
    <w:rsid w:val="00A650DD"/>
    <w:rsid w:val="00A67333"/>
    <w:rsid w:val="00A734FA"/>
    <w:rsid w:val="00A762DC"/>
    <w:rsid w:val="00A76E3B"/>
    <w:rsid w:val="00A8059A"/>
    <w:rsid w:val="00A84612"/>
    <w:rsid w:val="00A8654E"/>
    <w:rsid w:val="00A86C97"/>
    <w:rsid w:val="00A90250"/>
    <w:rsid w:val="00A9345F"/>
    <w:rsid w:val="00AA422B"/>
    <w:rsid w:val="00AA5797"/>
    <w:rsid w:val="00AA7BB5"/>
    <w:rsid w:val="00AB1FE8"/>
    <w:rsid w:val="00AB35E1"/>
    <w:rsid w:val="00AB3BEE"/>
    <w:rsid w:val="00AB476B"/>
    <w:rsid w:val="00AB7928"/>
    <w:rsid w:val="00AC2336"/>
    <w:rsid w:val="00AC2CF9"/>
    <w:rsid w:val="00AC2F54"/>
    <w:rsid w:val="00AC584E"/>
    <w:rsid w:val="00AC64C6"/>
    <w:rsid w:val="00AD2A34"/>
    <w:rsid w:val="00AD479E"/>
    <w:rsid w:val="00AD4D7D"/>
    <w:rsid w:val="00AD709B"/>
    <w:rsid w:val="00AE08E8"/>
    <w:rsid w:val="00AE3429"/>
    <w:rsid w:val="00AE7CDB"/>
    <w:rsid w:val="00AF1012"/>
    <w:rsid w:val="00AF3639"/>
    <w:rsid w:val="00AF4878"/>
    <w:rsid w:val="00AF6421"/>
    <w:rsid w:val="00AF6450"/>
    <w:rsid w:val="00B008B3"/>
    <w:rsid w:val="00B0263E"/>
    <w:rsid w:val="00B07E61"/>
    <w:rsid w:val="00B1282C"/>
    <w:rsid w:val="00B136A8"/>
    <w:rsid w:val="00B153A0"/>
    <w:rsid w:val="00B16971"/>
    <w:rsid w:val="00B23178"/>
    <w:rsid w:val="00B31365"/>
    <w:rsid w:val="00B3356E"/>
    <w:rsid w:val="00B343C6"/>
    <w:rsid w:val="00B35384"/>
    <w:rsid w:val="00B36CDE"/>
    <w:rsid w:val="00B3790D"/>
    <w:rsid w:val="00B41904"/>
    <w:rsid w:val="00B42B5A"/>
    <w:rsid w:val="00B42BE7"/>
    <w:rsid w:val="00B42E50"/>
    <w:rsid w:val="00B4474D"/>
    <w:rsid w:val="00B44D9F"/>
    <w:rsid w:val="00B45903"/>
    <w:rsid w:val="00B4695B"/>
    <w:rsid w:val="00B52704"/>
    <w:rsid w:val="00B541E0"/>
    <w:rsid w:val="00B62598"/>
    <w:rsid w:val="00B63FE0"/>
    <w:rsid w:val="00B64BA8"/>
    <w:rsid w:val="00B7112E"/>
    <w:rsid w:val="00B7207D"/>
    <w:rsid w:val="00B8212C"/>
    <w:rsid w:val="00B9089B"/>
    <w:rsid w:val="00BA0597"/>
    <w:rsid w:val="00BA0671"/>
    <w:rsid w:val="00BA4043"/>
    <w:rsid w:val="00BA58DD"/>
    <w:rsid w:val="00BB077B"/>
    <w:rsid w:val="00BB16C5"/>
    <w:rsid w:val="00BC2738"/>
    <w:rsid w:val="00BC4B68"/>
    <w:rsid w:val="00BC60E3"/>
    <w:rsid w:val="00BC677C"/>
    <w:rsid w:val="00BC68EB"/>
    <w:rsid w:val="00BC6DB3"/>
    <w:rsid w:val="00BD056D"/>
    <w:rsid w:val="00BD1191"/>
    <w:rsid w:val="00BD5757"/>
    <w:rsid w:val="00BD6F66"/>
    <w:rsid w:val="00BD707F"/>
    <w:rsid w:val="00BE035B"/>
    <w:rsid w:val="00BE1F64"/>
    <w:rsid w:val="00BE2C1C"/>
    <w:rsid w:val="00BF38A7"/>
    <w:rsid w:val="00BF75B2"/>
    <w:rsid w:val="00C04250"/>
    <w:rsid w:val="00C07DF2"/>
    <w:rsid w:val="00C1052F"/>
    <w:rsid w:val="00C107E7"/>
    <w:rsid w:val="00C11094"/>
    <w:rsid w:val="00C1440E"/>
    <w:rsid w:val="00C15E46"/>
    <w:rsid w:val="00C201C5"/>
    <w:rsid w:val="00C2468F"/>
    <w:rsid w:val="00C24E5C"/>
    <w:rsid w:val="00C2525F"/>
    <w:rsid w:val="00C26118"/>
    <w:rsid w:val="00C300A7"/>
    <w:rsid w:val="00C32D5A"/>
    <w:rsid w:val="00C34B3E"/>
    <w:rsid w:val="00C35512"/>
    <w:rsid w:val="00C35A8C"/>
    <w:rsid w:val="00C37D36"/>
    <w:rsid w:val="00C4351F"/>
    <w:rsid w:val="00C44B18"/>
    <w:rsid w:val="00C46A9F"/>
    <w:rsid w:val="00C4776B"/>
    <w:rsid w:val="00C5436E"/>
    <w:rsid w:val="00C667DD"/>
    <w:rsid w:val="00C66B45"/>
    <w:rsid w:val="00C718E9"/>
    <w:rsid w:val="00C76FE6"/>
    <w:rsid w:val="00C77C01"/>
    <w:rsid w:val="00C82554"/>
    <w:rsid w:val="00C82654"/>
    <w:rsid w:val="00C82FA3"/>
    <w:rsid w:val="00C83EAE"/>
    <w:rsid w:val="00C86D18"/>
    <w:rsid w:val="00C9386A"/>
    <w:rsid w:val="00C949F7"/>
    <w:rsid w:val="00CA1EC3"/>
    <w:rsid w:val="00CA3BBE"/>
    <w:rsid w:val="00CA574D"/>
    <w:rsid w:val="00CB67CA"/>
    <w:rsid w:val="00CC697E"/>
    <w:rsid w:val="00CD3FDB"/>
    <w:rsid w:val="00CD5DD4"/>
    <w:rsid w:val="00CE0777"/>
    <w:rsid w:val="00CE27CF"/>
    <w:rsid w:val="00CE56FC"/>
    <w:rsid w:val="00CE7ACD"/>
    <w:rsid w:val="00CF06C9"/>
    <w:rsid w:val="00CF2564"/>
    <w:rsid w:val="00CF290E"/>
    <w:rsid w:val="00CF39BE"/>
    <w:rsid w:val="00D00055"/>
    <w:rsid w:val="00D004EF"/>
    <w:rsid w:val="00D025EC"/>
    <w:rsid w:val="00D0300D"/>
    <w:rsid w:val="00D0308E"/>
    <w:rsid w:val="00D03667"/>
    <w:rsid w:val="00D057C6"/>
    <w:rsid w:val="00D16BF0"/>
    <w:rsid w:val="00D229C5"/>
    <w:rsid w:val="00D24093"/>
    <w:rsid w:val="00D24842"/>
    <w:rsid w:val="00D26A4F"/>
    <w:rsid w:val="00D3144D"/>
    <w:rsid w:val="00D33204"/>
    <w:rsid w:val="00D3516F"/>
    <w:rsid w:val="00D35467"/>
    <w:rsid w:val="00D35FEC"/>
    <w:rsid w:val="00D36690"/>
    <w:rsid w:val="00D36D27"/>
    <w:rsid w:val="00D457FA"/>
    <w:rsid w:val="00D509EE"/>
    <w:rsid w:val="00D50B51"/>
    <w:rsid w:val="00D5691B"/>
    <w:rsid w:val="00D64F4F"/>
    <w:rsid w:val="00D6666E"/>
    <w:rsid w:val="00D668B2"/>
    <w:rsid w:val="00D675F2"/>
    <w:rsid w:val="00D67C20"/>
    <w:rsid w:val="00D7122B"/>
    <w:rsid w:val="00D72642"/>
    <w:rsid w:val="00D764D4"/>
    <w:rsid w:val="00D76573"/>
    <w:rsid w:val="00D77875"/>
    <w:rsid w:val="00D851B5"/>
    <w:rsid w:val="00D86DC4"/>
    <w:rsid w:val="00D91D54"/>
    <w:rsid w:val="00D94772"/>
    <w:rsid w:val="00D95878"/>
    <w:rsid w:val="00D95F8F"/>
    <w:rsid w:val="00D97F62"/>
    <w:rsid w:val="00DA4E7D"/>
    <w:rsid w:val="00DA6390"/>
    <w:rsid w:val="00DB2146"/>
    <w:rsid w:val="00DB2527"/>
    <w:rsid w:val="00DB2FD1"/>
    <w:rsid w:val="00DC2F25"/>
    <w:rsid w:val="00DD027E"/>
    <w:rsid w:val="00DD3802"/>
    <w:rsid w:val="00DD72B3"/>
    <w:rsid w:val="00DD74C7"/>
    <w:rsid w:val="00DD75D0"/>
    <w:rsid w:val="00DE33F9"/>
    <w:rsid w:val="00DE7B43"/>
    <w:rsid w:val="00DF51AC"/>
    <w:rsid w:val="00E007FB"/>
    <w:rsid w:val="00E00913"/>
    <w:rsid w:val="00E05648"/>
    <w:rsid w:val="00E059A3"/>
    <w:rsid w:val="00E12AD9"/>
    <w:rsid w:val="00E133CF"/>
    <w:rsid w:val="00E16627"/>
    <w:rsid w:val="00E1715B"/>
    <w:rsid w:val="00E17F30"/>
    <w:rsid w:val="00E26317"/>
    <w:rsid w:val="00E3626F"/>
    <w:rsid w:val="00E3760C"/>
    <w:rsid w:val="00E411E2"/>
    <w:rsid w:val="00E42F80"/>
    <w:rsid w:val="00E43E46"/>
    <w:rsid w:val="00E450E1"/>
    <w:rsid w:val="00E507AA"/>
    <w:rsid w:val="00E60011"/>
    <w:rsid w:val="00E602BB"/>
    <w:rsid w:val="00E604A6"/>
    <w:rsid w:val="00E639A2"/>
    <w:rsid w:val="00E66B07"/>
    <w:rsid w:val="00E67282"/>
    <w:rsid w:val="00E678F8"/>
    <w:rsid w:val="00E70312"/>
    <w:rsid w:val="00E71A55"/>
    <w:rsid w:val="00E72184"/>
    <w:rsid w:val="00E73A95"/>
    <w:rsid w:val="00E770ED"/>
    <w:rsid w:val="00E80933"/>
    <w:rsid w:val="00E84246"/>
    <w:rsid w:val="00E904AE"/>
    <w:rsid w:val="00E915B6"/>
    <w:rsid w:val="00E96BC3"/>
    <w:rsid w:val="00EA1292"/>
    <w:rsid w:val="00EA2501"/>
    <w:rsid w:val="00EA7ABF"/>
    <w:rsid w:val="00EB279A"/>
    <w:rsid w:val="00EB53C4"/>
    <w:rsid w:val="00EB5AE9"/>
    <w:rsid w:val="00EB739F"/>
    <w:rsid w:val="00EB77AC"/>
    <w:rsid w:val="00EC05D0"/>
    <w:rsid w:val="00EC512B"/>
    <w:rsid w:val="00EC79A0"/>
    <w:rsid w:val="00EC7F15"/>
    <w:rsid w:val="00ED0415"/>
    <w:rsid w:val="00ED6D1D"/>
    <w:rsid w:val="00EE0471"/>
    <w:rsid w:val="00EE244A"/>
    <w:rsid w:val="00EE462D"/>
    <w:rsid w:val="00EF0226"/>
    <w:rsid w:val="00EF1993"/>
    <w:rsid w:val="00EF208E"/>
    <w:rsid w:val="00EF20B1"/>
    <w:rsid w:val="00EF3628"/>
    <w:rsid w:val="00F01348"/>
    <w:rsid w:val="00F02D3A"/>
    <w:rsid w:val="00F052E3"/>
    <w:rsid w:val="00F071BB"/>
    <w:rsid w:val="00F11C81"/>
    <w:rsid w:val="00F13B20"/>
    <w:rsid w:val="00F15F39"/>
    <w:rsid w:val="00F20007"/>
    <w:rsid w:val="00F27EDA"/>
    <w:rsid w:val="00F32B68"/>
    <w:rsid w:val="00F33369"/>
    <w:rsid w:val="00F41FD6"/>
    <w:rsid w:val="00F42C9D"/>
    <w:rsid w:val="00F43AE3"/>
    <w:rsid w:val="00F45C69"/>
    <w:rsid w:val="00F554A9"/>
    <w:rsid w:val="00F572EF"/>
    <w:rsid w:val="00F6725C"/>
    <w:rsid w:val="00F727EC"/>
    <w:rsid w:val="00F74A4F"/>
    <w:rsid w:val="00F770FE"/>
    <w:rsid w:val="00F7722D"/>
    <w:rsid w:val="00F8199F"/>
    <w:rsid w:val="00F91848"/>
    <w:rsid w:val="00F958DF"/>
    <w:rsid w:val="00F95A78"/>
    <w:rsid w:val="00F96F9F"/>
    <w:rsid w:val="00FA3A34"/>
    <w:rsid w:val="00FA4F08"/>
    <w:rsid w:val="00FA5803"/>
    <w:rsid w:val="00FB36BD"/>
    <w:rsid w:val="00FB4F7C"/>
    <w:rsid w:val="00FB58AF"/>
    <w:rsid w:val="00FB6115"/>
    <w:rsid w:val="00FC0B9D"/>
    <w:rsid w:val="00FC7210"/>
    <w:rsid w:val="00FC7DF5"/>
    <w:rsid w:val="00FD10F9"/>
    <w:rsid w:val="00FD1502"/>
    <w:rsid w:val="00FD284E"/>
    <w:rsid w:val="00FE0AC9"/>
    <w:rsid w:val="00FE1753"/>
    <w:rsid w:val="00FF0DDD"/>
    <w:rsid w:val="00FF29C1"/>
    <w:rsid w:val="00FF4DD0"/>
    <w:rsid w:val="07539D53"/>
    <w:rsid w:val="0A81969C"/>
    <w:rsid w:val="1180B58F"/>
    <w:rsid w:val="140F5085"/>
    <w:rsid w:val="159C4A6A"/>
    <w:rsid w:val="1C880911"/>
    <w:rsid w:val="21487BC6"/>
    <w:rsid w:val="222DABF0"/>
    <w:rsid w:val="238FE8B9"/>
    <w:rsid w:val="2482E385"/>
    <w:rsid w:val="25193742"/>
    <w:rsid w:val="2850D804"/>
    <w:rsid w:val="2CE6DDF0"/>
    <w:rsid w:val="2D681126"/>
    <w:rsid w:val="2DE2EA80"/>
    <w:rsid w:val="3E3CDB05"/>
    <w:rsid w:val="3EC9DA88"/>
    <w:rsid w:val="4C3362F2"/>
    <w:rsid w:val="595CA321"/>
    <w:rsid w:val="5AB6F53A"/>
    <w:rsid w:val="5ED91A10"/>
    <w:rsid w:val="5EE00F38"/>
    <w:rsid w:val="66CB0398"/>
    <w:rsid w:val="6866D3F9"/>
    <w:rsid w:val="7D9DB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72145"/>
  <w15:docId w15:val="{B3538654-57AA-4266-9DF9-436CB728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41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213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156DD5"/>
    <w:pPr>
      <w:keepNext/>
      <w:keepLines/>
      <w:spacing w:before="200"/>
      <w:jc w:val="both"/>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9386A"/>
    <w:pPr>
      <w:keepNext/>
      <w:spacing w:before="240" w:after="120" w:line="280" w:lineRule="exact"/>
      <w:jc w:val="both"/>
      <w:outlineLvl w:val="2"/>
    </w:pPr>
    <w:rPr>
      <w:b/>
      <w:sz w:val="22"/>
      <w:szCs w:val="20"/>
    </w:rPr>
  </w:style>
  <w:style w:type="paragraph" w:styleId="Heading4">
    <w:name w:val="heading 4"/>
    <w:basedOn w:val="Normal"/>
    <w:next w:val="Normal"/>
    <w:link w:val="Heading4Char"/>
    <w:qFormat/>
    <w:rsid w:val="00C9386A"/>
    <w:pPr>
      <w:keepNext/>
      <w:spacing w:after="220"/>
      <w:outlineLvl w:val="3"/>
    </w:pPr>
    <w:rPr>
      <w:b/>
      <w:bCs/>
      <w:sz w:val="22"/>
    </w:rPr>
  </w:style>
  <w:style w:type="paragraph" w:styleId="Heading5">
    <w:name w:val="heading 5"/>
    <w:basedOn w:val="Normal"/>
    <w:next w:val="Normal"/>
    <w:link w:val="Heading5Char"/>
    <w:qFormat/>
    <w:rsid w:val="00C9386A"/>
    <w:pPr>
      <w:spacing w:before="240" w:after="60"/>
      <w:jc w:val="both"/>
      <w:outlineLvl w:val="4"/>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33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A233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678F8"/>
    <w:pPr>
      <w:tabs>
        <w:tab w:val="center" w:pos="4680"/>
        <w:tab w:val="right" w:pos="9360"/>
      </w:tabs>
    </w:pPr>
  </w:style>
  <w:style w:type="character" w:customStyle="1" w:styleId="HeaderChar">
    <w:name w:val="Header Char"/>
    <w:basedOn w:val="DefaultParagraphFont"/>
    <w:link w:val="Header"/>
    <w:rsid w:val="00E678F8"/>
    <w:rPr>
      <w:rFonts w:ascii="Times New Roman" w:eastAsia="Times New Roman" w:hAnsi="Times New Roman" w:cs="Times New Roman"/>
      <w:sz w:val="24"/>
      <w:szCs w:val="24"/>
    </w:rPr>
  </w:style>
  <w:style w:type="paragraph" w:styleId="Footer">
    <w:name w:val="footer"/>
    <w:basedOn w:val="Normal"/>
    <w:link w:val="FooterChar"/>
    <w:unhideWhenUsed/>
    <w:rsid w:val="00E678F8"/>
    <w:pPr>
      <w:tabs>
        <w:tab w:val="center" w:pos="4680"/>
        <w:tab w:val="right" w:pos="9360"/>
      </w:tabs>
    </w:pPr>
  </w:style>
  <w:style w:type="character" w:customStyle="1" w:styleId="FooterChar">
    <w:name w:val="Footer Char"/>
    <w:basedOn w:val="DefaultParagraphFont"/>
    <w:link w:val="Footer"/>
    <w:rsid w:val="00E678F8"/>
    <w:rPr>
      <w:rFonts w:ascii="Times New Roman" w:eastAsia="Times New Roman" w:hAnsi="Times New Roman" w:cs="Times New Roman"/>
      <w:sz w:val="24"/>
      <w:szCs w:val="24"/>
    </w:rPr>
  </w:style>
  <w:style w:type="paragraph" w:styleId="ListContinue">
    <w:name w:val="List Continue"/>
    <w:basedOn w:val="Normal"/>
    <w:rsid w:val="002B6FB8"/>
    <w:pPr>
      <w:numPr>
        <w:numId w:val="6"/>
      </w:numPr>
      <w:spacing w:after="220"/>
      <w:jc w:val="both"/>
    </w:pPr>
    <w:rPr>
      <w:sz w:val="22"/>
      <w:szCs w:val="20"/>
    </w:rPr>
  </w:style>
  <w:style w:type="character" w:customStyle="1" w:styleId="Heading2Char">
    <w:name w:val="Heading 2 Char"/>
    <w:basedOn w:val="DefaultParagraphFont"/>
    <w:link w:val="Heading2"/>
    <w:rsid w:val="00156DD5"/>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qFormat/>
    <w:rsid w:val="00156DD5"/>
    <w:pPr>
      <w:spacing w:after="220"/>
      <w:jc w:val="both"/>
    </w:pPr>
    <w:rPr>
      <w:sz w:val="22"/>
      <w:szCs w:val="20"/>
    </w:rPr>
  </w:style>
  <w:style w:type="character" w:customStyle="1" w:styleId="BodyTextChar">
    <w:name w:val="Body Text Char"/>
    <w:basedOn w:val="DefaultParagraphFont"/>
    <w:link w:val="BodyText"/>
    <w:rsid w:val="00156DD5"/>
    <w:rPr>
      <w:rFonts w:ascii="Times New Roman" w:eastAsia="Times New Roman" w:hAnsi="Times New Roman" w:cs="Times New Roman"/>
      <w:szCs w:val="20"/>
    </w:rPr>
  </w:style>
  <w:style w:type="paragraph" w:styleId="Title">
    <w:name w:val="Title"/>
    <w:basedOn w:val="Normal"/>
    <w:link w:val="TitleChar"/>
    <w:qFormat/>
    <w:rsid w:val="00156DD5"/>
    <w:pPr>
      <w:jc w:val="center"/>
    </w:pPr>
    <w:rPr>
      <w:b/>
      <w:szCs w:val="20"/>
    </w:rPr>
  </w:style>
  <w:style w:type="character" w:customStyle="1" w:styleId="TitleChar">
    <w:name w:val="Title Char"/>
    <w:basedOn w:val="DefaultParagraphFont"/>
    <w:link w:val="Title"/>
    <w:rsid w:val="00156DD5"/>
    <w:rPr>
      <w:rFonts w:ascii="Times New Roman" w:eastAsia="Times New Roman" w:hAnsi="Times New Roman" w:cs="Times New Roman"/>
      <w:b/>
      <w:sz w:val="24"/>
      <w:szCs w:val="20"/>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unhideWhenUsed/>
    <w:rsid w:val="004363FE"/>
    <w:rPr>
      <w:sz w:val="20"/>
      <w:szCs w:val="20"/>
    </w:rPr>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basedOn w:val="DefaultParagraphFont"/>
    <w:link w:val="FootnoteText"/>
    <w:rsid w:val="004363FE"/>
    <w:rPr>
      <w:rFonts w:ascii="Times New Roman" w:eastAsia="Times New Roman" w:hAnsi="Times New Roman" w:cs="Times New Roman"/>
      <w:sz w:val="20"/>
      <w:szCs w:val="20"/>
    </w:rPr>
  </w:style>
  <w:style w:type="character" w:styleId="FootnoteReference">
    <w:name w:val="footnote reference"/>
    <w:aliases w:val="FN Ref"/>
    <w:basedOn w:val="DefaultParagraphFont"/>
    <w:unhideWhenUsed/>
    <w:qFormat/>
    <w:rsid w:val="004363FE"/>
    <w:rPr>
      <w:vertAlign w:val="superscript"/>
    </w:rPr>
  </w:style>
  <w:style w:type="paragraph" w:styleId="ListParagraph">
    <w:name w:val="List Paragraph"/>
    <w:aliases w:val="Bullet Point"/>
    <w:basedOn w:val="Normal"/>
    <w:link w:val="ListParagraphChar"/>
    <w:uiPriority w:val="34"/>
    <w:qFormat/>
    <w:rsid w:val="00DB2527"/>
    <w:pPr>
      <w:ind w:left="720"/>
      <w:contextualSpacing/>
    </w:pPr>
  </w:style>
  <w:style w:type="character" w:styleId="CommentReference">
    <w:name w:val="annotation reference"/>
    <w:basedOn w:val="DefaultParagraphFont"/>
    <w:semiHidden/>
    <w:unhideWhenUsed/>
    <w:rsid w:val="00C4776B"/>
    <w:rPr>
      <w:sz w:val="16"/>
      <w:szCs w:val="16"/>
    </w:rPr>
  </w:style>
  <w:style w:type="paragraph" w:styleId="CommentText">
    <w:name w:val="annotation text"/>
    <w:basedOn w:val="Normal"/>
    <w:link w:val="CommentTextChar"/>
    <w:unhideWhenUsed/>
    <w:rsid w:val="00C4776B"/>
    <w:rPr>
      <w:sz w:val="20"/>
      <w:szCs w:val="20"/>
    </w:rPr>
  </w:style>
  <w:style w:type="character" w:customStyle="1" w:styleId="CommentTextChar">
    <w:name w:val="Comment Text Char"/>
    <w:basedOn w:val="DefaultParagraphFont"/>
    <w:link w:val="CommentText"/>
    <w:rsid w:val="00C4776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C4776B"/>
    <w:rPr>
      <w:b/>
      <w:bCs/>
    </w:rPr>
  </w:style>
  <w:style w:type="character" w:customStyle="1" w:styleId="CommentSubjectChar">
    <w:name w:val="Comment Subject Char"/>
    <w:basedOn w:val="CommentTextChar"/>
    <w:link w:val="CommentSubject"/>
    <w:semiHidden/>
    <w:rsid w:val="00C4776B"/>
    <w:rPr>
      <w:rFonts w:ascii="Times New Roman" w:eastAsia="Times New Roman" w:hAnsi="Times New Roman" w:cs="Times New Roman"/>
      <w:b/>
      <w:bCs/>
      <w:sz w:val="20"/>
      <w:szCs w:val="20"/>
    </w:rPr>
  </w:style>
  <w:style w:type="paragraph" w:styleId="Revision">
    <w:name w:val="Revision"/>
    <w:hidden/>
    <w:uiPriority w:val="99"/>
    <w:semiHidden/>
    <w:rsid w:val="00C4776B"/>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C4776B"/>
    <w:rPr>
      <w:rFonts w:ascii="Tahoma" w:hAnsi="Tahoma" w:cs="Tahoma"/>
      <w:sz w:val="16"/>
      <w:szCs w:val="16"/>
    </w:rPr>
  </w:style>
  <w:style w:type="character" w:customStyle="1" w:styleId="BalloonTextChar">
    <w:name w:val="Balloon Text Char"/>
    <w:basedOn w:val="DefaultParagraphFont"/>
    <w:link w:val="BalloonText"/>
    <w:semiHidden/>
    <w:rsid w:val="00C4776B"/>
    <w:rPr>
      <w:rFonts w:ascii="Tahoma" w:eastAsia="Times New Roman" w:hAnsi="Tahoma" w:cs="Tahoma"/>
      <w:sz w:val="16"/>
      <w:szCs w:val="16"/>
    </w:rPr>
  </w:style>
  <w:style w:type="paragraph" w:styleId="NormalWeb">
    <w:name w:val="Normal (Web)"/>
    <w:basedOn w:val="Normal"/>
    <w:uiPriority w:val="99"/>
    <w:unhideWhenUsed/>
    <w:rsid w:val="00F91848"/>
    <w:pPr>
      <w:spacing w:before="100" w:beforeAutospacing="1" w:after="100" w:afterAutospacing="1"/>
    </w:pPr>
    <w:rPr>
      <w:color w:val="000000"/>
      <w:sz w:val="21"/>
      <w:szCs w:val="21"/>
    </w:rPr>
  </w:style>
  <w:style w:type="paragraph" w:customStyle="1" w:styleId="HangIndent5">
    <w:name w:val="Hang Indent .5&quot;"/>
    <w:autoRedefine/>
    <w:rsid w:val="00D668B2"/>
    <w:pPr>
      <w:spacing w:after="220" w:line="240" w:lineRule="auto"/>
      <w:ind w:left="1440" w:hanging="720"/>
      <w:jc w:val="both"/>
    </w:pPr>
    <w:rPr>
      <w:rFonts w:ascii="Times New Roman" w:eastAsia="Times New Roman" w:hAnsi="Times New Roman" w:cs="Times New Roman"/>
      <w:noProof/>
      <w:szCs w:val="20"/>
    </w:rPr>
  </w:style>
  <w:style w:type="paragraph" w:customStyle="1" w:styleId="Subtitle2">
    <w:name w:val="Subtitle2"/>
    <w:basedOn w:val="Heading2"/>
    <w:rsid w:val="00D668B2"/>
    <w:pPr>
      <w:keepLines w:val="0"/>
      <w:spacing w:before="0" w:after="220"/>
      <w:jc w:val="left"/>
    </w:pPr>
    <w:rPr>
      <w:rFonts w:ascii="Times New Roman" w:eastAsia="Times New Roman" w:hAnsi="Times New Roman" w:cs="Times New Roman"/>
      <w:bCs w:val="0"/>
      <w:color w:val="auto"/>
      <w:sz w:val="22"/>
      <w:szCs w:val="20"/>
    </w:rPr>
  </w:style>
  <w:style w:type="character" w:customStyle="1" w:styleId="Heading1Char">
    <w:name w:val="Heading 1 Char"/>
    <w:basedOn w:val="DefaultParagraphFont"/>
    <w:link w:val="Heading1"/>
    <w:rsid w:val="00221352"/>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uiPriority w:val="39"/>
    <w:rsid w:val="00221352"/>
    <w:pPr>
      <w:tabs>
        <w:tab w:val="right" w:leader="dot" w:pos="9360"/>
      </w:tabs>
      <w:spacing w:before="120" w:after="120"/>
      <w:jc w:val="both"/>
    </w:pPr>
    <w:rPr>
      <w:b/>
      <w:caps/>
      <w:sz w:val="20"/>
      <w:szCs w:val="20"/>
      <w14:shadow w14:blurRad="50800" w14:dist="38100" w14:dir="2700000" w14:sx="100000" w14:sy="100000" w14:kx="0" w14:ky="0" w14:algn="tl">
        <w14:srgbClr w14:val="000000">
          <w14:alpha w14:val="60000"/>
        </w14:srgbClr>
      </w14:shadow>
    </w:rPr>
  </w:style>
  <w:style w:type="paragraph" w:styleId="TOC2">
    <w:name w:val="toc 2"/>
    <w:basedOn w:val="Normal"/>
    <w:next w:val="Normal"/>
    <w:uiPriority w:val="39"/>
    <w:rsid w:val="00221352"/>
    <w:pPr>
      <w:tabs>
        <w:tab w:val="right" w:leader="dot" w:pos="9360"/>
      </w:tabs>
      <w:jc w:val="both"/>
    </w:pPr>
    <w:rPr>
      <w:sz w:val="20"/>
      <w:szCs w:val="20"/>
      <w14:shadow w14:blurRad="50800" w14:dist="38100" w14:dir="2700000" w14:sx="100000" w14:sy="100000" w14:kx="0" w14:ky="0" w14:algn="tl">
        <w14:srgbClr w14:val="000000">
          <w14:alpha w14:val="60000"/>
        </w14:srgbClr>
      </w14:shadow>
    </w:rPr>
  </w:style>
  <w:style w:type="paragraph" w:customStyle="1" w:styleId="HeaderEven">
    <w:name w:val="Header Even"/>
    <w:basedOn w:val="Normal"/>
    <w:rsid w:val="00221352"/>
    <w:pPr>
      <w:tabs>
        <w:tab w:val="center" w:pos="5040"/>
      </w:tabs>
      <w:spacing w:after="280"/>
      <w:jc w:val="both"/>
    </w:pPr>
    <w:rPr>
      <w:b/>
      <w:sz w:val="18"/>
      <w:szCs w:val="20"/>
      <w14:shadow w14:blurRad="50800" w14:dist="38100" w14:dir="2700000" w14:sx="100000" w14:sy="100000" w14:kx="0" w14:ky="0" w14:algn="tl">
        <w14:srgbClr w14:val="000000">
          <w14:alpha w14:val="60000"/>
        </w14:srgbClr>
      </w14:shadow>
    </w:rPr>
  </w:style>
  <w:style w:type="paragraph" w:customStyle="1" w:styleId="FooterOdd">
    <w:name w:val="Footer Odd"/>
    <w:basedOn w:val="Normal"/>
    <w:rsid w:val="00221352"/>
    <w:pPr>
      <w:tabs>
        <w:tab w:val="center" w:pos="5040"/>
        <w:tab w:val="right" w:pos="9360"/>
      </w:tabs>
      <w:spacing w:before="220"/>
      <w:jc w:val="both"/>
    </w:pPr>
    <w:rPr>
      <w:b/>
      <w:sz w:val="18"/>
      <w:szCs w:val="20"/>
      <w14:shadow w14:blurRad="50800" w14:dist="38100" w14:dir="2700000" w14:sx="100000" w14:sy="100000" w14:kx="0" w14:ky="0" w14:algn="tl">
        <w14:srgbClr w14:val="000000">
          <w14:alpha w14:val="60000"/>
        </w14:srgbClr>
      </w14:shadow>
    </w:rPr>
  </w:style>
  <w:style w:type="paragraph" w:customStyle="1" w:styleId="FooterEven">
    <w:name w:val="Footer Even"/>
    <w:basedOn w:val="Normal"/>
    <w:rsid w:val="00221352"/>
    <w:pPr>
      <w:tabs>
        <w:tab w:val="center" w:pos="5040"/>
      </w:tabs>
      <w:spacing w:before="220"/>
      <w:jc w:val="both"/>
    </w:pPr>
    <w:rPr>
      <w:b/>
      <w:sz w:val="18"/>
      <w:szCs w:val="20"/>
      <w14:shadow w14:blurRad="50800" w14:dist="38100" w14:dir="2700000" w14:sx="100000" w14:sy="100000" w14:kx="0" w14:ky="0" w14:algn="tl">
        <w14:srgbClr w14:val="000000">
          <w14:alpha w14:val="60000"/>
        </w14:srgbClr>
      </w14:shadow>
    </w:rPr>
  </w:style>
  <w:style w:type="character" w:styleId="PageNumber">
    <w:name w:val="page number"/>
    <w:basedOn w:val="DefaultParagraphFont"/>
    <w:rsid w:val="00221352"/>
  </w:style>
  <w:style w:type="paragraph" w:styleId="ListBullet2">
    <w:name w:val="List Bullet 2"/>
    <w:basedOn w:val="Normal"/>
    <w:autoRedefine/>
    <w:rsid w:val="00222A50"/>
    <w:pPr>
      <w:numPr>
        <w:numId w:val="7"/>
      </w:numPr>
      <w:tabs>
        <w:tab w:val="clear" w:pos="1440"/>
      </w:tabs>
      <w:spacing w:after="220"/>
      <w:ind w:left="1080" w:hanging="450"/>
      <w:jc w:val="both"/>
    </w:pPr>
    <w:rPr>
      <w:sz w:val="22"/>
      <w:szCs w:val="20"/>
    </w:rPr>
  </w:style>
  <w:style w:type="paragraph" w:customStyle="1" w:styleId="Question">
    <w:name w:val="Question"/>
    <w:basedOn w:val="Normal"/>
    <w:rsid w:val="00405EB1"/>
    <w:pPr>
      <w:tabs>
        <w:tab w:val="left" w:pos="360"/>
        <w:tab w:val="left" w:pos="1440"/>
      </w:tabs>
      <w:spacing w:after="220"/>
      <w:ind w:left="720" w:hanging="720"/>
      <w:jc w:val="both"/>
    </w:pPr>
    <w:rPr>
      <w:sz w:val="22"/>
      <w:szCs w:val="20"/>
    </w:rPr>
  </w:style>
  <w:style w:type="paragraph" w:customStyle="1" w:styleId="StyleStyleAnswerLeft025Firstline03">
    <w:name w:val="Style Style Answer + Left:  0.25&quot; + First line:  0.3&quot;"/>
    <w:basedOn w:val="Normal"/>
    <w:rsid w:val="00405EB1"/>
    <w:pPr>
      <w:tabs>
        <w:tab w:val="left"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360" w:hanging="432"/>
      <w:jc w:val="both"/>
    </w:pPr>
    <w:rPr>
      <w:sz w:val="22"/>
      <w:szCs w:val="20"/>
    </w:rPr>
  </w:style>
  <w:style w:type="paragraph" w:customStyle="1" w:styleId="Indent5">
    <w:name w:val="Indent .5&quot;"/>
    <w:basedOn w:val="Normal"/>
    <w:rsid w:val="00405EB1"/>
    <w:pPr>
      <w:keepNext/>
      <w:spacing w:after="220"/>
      <w:ind w:left="720"/>
      <w:jc w:val="both"/>
      <w:outlineLvl w:val="0"/>
    </w:pPr>
    <w:rPr>
      <w:sz w:val="22"/>
      <w:szCs w:val="20"/>
    </w:rPr>
  </w:style>
  <w:style w:type="paragraph" w:customStyle="1" w:styleId="StyleStyleStyleAnswerLeft025Firstline03Left">
    <w:name w:val="Style Style Style Answer + Left:  0.25&quot; + First line:  0.3&quot; + Left:..."/>
    <w:basedOn w:val="StyleStyleAnswerLeft025Firstline03"/>
    <w:rsid w:val="00405EB1"/>
    <w:pPr>
      <w:ind w:left="720" w:hanging="360"/>
    </w:pPr>
  </w:style>
  <w:style w:type="paragraph" w:styleId="NormalIndent">
    <w:name w:val="Normal Indent"/>
    <w:basedOn w:val="Normal"/>
    <w:rsid w:val="00405EB1"/>
    <w:pPr>
      <w:spacing w:after="220"/>
      <w:ind w:left="720"/>
      <w:jc w:val="both"/>
    </w:pPr>
    <w:rPr>
      <w:sz w:val="22"/>
      <w:szCs w:val="20"/>
    </w:rPr>
  </w:style>
  <w:style w:type="paragraph" w:styleId="ListNumber">
    <w:name w:val="List Number"/>
    <w:aliases w:val="1.     SSAP,INT list number"/>
    <w:basedOn w:val="Normal"/>
    <w:link w:val="ListNumberChar"/>
    <w:unhideWhenUsed/>
    <w:rsid w:val="00471CA7"/>
    <w:pPr>
      <w:numPr>
        <w:numId w:val="8"/>
      </w:numPr>
      <w:contextualSpacing/>
    </w:pPr>
  </w:style>
  <w:style w:type="table" w:customStyle="1" w:styleId="TableGrid1">
    <w:name w:val="Table Grid1"/>
    <w:basedOn w:val="TableNormal"/>
    <w:next w:val="TableGrid"/>
    <w:uiPriority w:val="59"/>
    <w:rsid w:val="00160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9386A"/>
    <w:rPr>
      <w:rFonts w:ascii="Times New Roman" w:eastAsia="Times New Roman" w:hAnsi="Times New Roman" w:cs="Times New Roman"/>
      <w:b/>
      <w:szCs w:val="20"/>
    </w:rPr>
  </w:style>
  <w:style w:type="character" w:customStyle="1" w:styleId="Heading4Char">
    <w:name w:val="Heading 4 Char"/>
    <w:basedOn w:val="DefaultParagraphFont"/>
    <w:link w:val="Heading4"/>
    <w:rsid w:val="00C9386A"/>
    <w:rPr>
      <w:rFonts w:ascii="Times New Roman" w:eastAsia="Times New Roman" w:hAnsi="Times New Roman" w:cs="Times New Roman"/>
      <w:b/>
      <w:bCs/>
      <w:szCs w:val="24"/>
    </w:rPr>
  </w:style>
  <w:style w:type="character" w:customStyle="1" w:styleId="Heading5Char">
    <w:name w:val="Heading 5 Char"/>
    <w:basedOn w:val="DefaultParagraphFont"/>
    <w:link w:val="Heading5"/>
    <w:rsid w:val="00C9386A"/>
    <w:rPr>
      <w:rFonts w:ascii="Arial" w:eastAsia="Times New Roman" w:hAnsi="Arial" w:cs="Times New Roman"/>
      <w:szCs w:val="20"/>
    </w:rPr>
  </w:style>
  <w:style w:type="numbering" w:customStyle="1" w:styleId="NoList1">
    <w:name w:val="No List1"/>
    <w:next w:val="NoList"/>
    <w:uiPriority w:val="99"/>
    <w:semiHidden/>
    <w:unhideWhenUsed/>
    <w:rsid w:val="00C9386A"/>
  </w:style>
  <w:style w:type="paragraph" w:customStyle="1" w:styleId="HeaderOdd">
    <w:name w:val="Header Odd"/>
    <w:basedOn w:val="Header"/>
    <w:rsid w:val="00C9386A"/>
    <w:pPr>
      <w:tabs>
        <w:tab w:val="clear" w:pos="4680"/>
        <w:tab w:val="center" w:pos="5040"/>
      </w:tabs>
      <w:spacing w:after="360"/>
      <w:jc w:val="both"/>
    </w:pPr>
    <w:rPr>
      <w:b/>
      <w:sz w:val="18"/>
      <w:szCs w:val="20"/>
    </w:rPr>
  </w:style>
  <w:style w:type="paragraph" w:styleId="ListNumber2">
    <w:name w:val="List Number 2"/>
    <w:basedOn w:val="Normal"/>
    <w:rsid w:val="00C9386A"/>
    <w:pPr>
      <w:numPr>
        <w:numId w:val="11"/>
      </w:numPr>
    </w:pPr>
    <w:rPr>
      <w:sz w:val="20"/>
      <w:szCs w:val="20"/>
    </w:rPr>
  </w:style>
  <w:style w:type="paragraph" w:customStyle="1" w:styleId="no1">
    <w:name w:val="no. 1"/>
    <w:basedOn w:val="Normal"/>
    <w:rsid w:val="00C9386A"/>
    <w:pPr>
      <w:numPr>
        <w:numId w:val="10"/>
      </w:numPr>
      <w:spacing w:after="220"/>
      <w:jc w:val="both"/>
    </w:pPr>
    <w:rPr>
      <w:sz w:val="22"/>
      <w:szCs w:val="20"/>
    </w:rPr>
  </w:style>
  <w:style w:type="paragraph" w:styleId="ListNumber3">
    <w:name w:val="List Number 3"/>
    <w:basedOn w:val="Normal"/>
    <w:rsid w:val="00C9386A"/>
    <w:pPr>
      <w:tabs>
        <w:tab w:val="num" w:pos="1800"/>
      </w:tabs>
      <w:spacing w:after="220"/>
      <w:ind w:left="1800" w:hanging="720"/>
      <w:jc w:val="both"/>
    </w:pPr>
    <w:rPr>
      <w:sz w:val="22"/>
      <w:szCs w:val="20"/>
    </w:rPr>
  </w:style>
  <w:style w:type="paragraph" w:styleId="BodyTextIndent">
    <w:name w:val="Body Text Indent"/>
    <w:basedOn w:val="Normal"/>
    <w:link w:val="BodyTextIndentChar"/>
    <w:rsid w:val="00C9386A"/>
    <w:pPr>
      <w:ind w:left="720"/>
      <w:jc w:val="both"/>
    </w:pPr>
    <w:rPr>
      <w:rFonts w:ascii="Arial" w:hAnsi="Arial"/>
      <w:sz w:val="20"/>
      <w:szCs w:val="20"/>
    </w:rPr>
  </w:style>
  <w:style w:type="character" w:customStyle="1" w:styleId="BodyTextIndentChar">
    <w:name w:val="Body Text Indent Char"/>
    <w:basedOn w:val="DefaultParagraphFont"/>
    <w:link w:val="BodyTextIndent"/>
    <w:rsid w:val="00C9386A"/>
    <w:rPr>
      <w:rFonts w:ascii="Arial" w:eastAsia="Times New Roman" w:hAnsi="Arial" w:cs="Times New Roman"/>
      <w:sz w:val="20"/>
      <w:szCs w:val="20"/>
    </w:rPr>
  </w:style>
  <w:style w:type="paragraph" w:styleId="BodyText2">
    <w:name w:val="Body Text 2"/>
    <w:basedOn w:val="Normal"/>
    <w:link w:val="BodyText2Char"/>
    <w:rsid w:val="00C9386A"/>
    <w:pPr>
      <w:spacing w:after="220"/>
      <w:jc w:val="both"/>
    </w:pPr>
    <w:rPr>
      <w:sz w:val="22"/>
      <w:szCs w:val="20"/>
    </w:rPr>
  </w:style>
  <w:style w:type="character" w:customStyle="1" w:styleId="BodyText2Char">
    <w:name w:val="Body Text 2 Char"/>
    <w:basedOn w:val="DefaultParagraphFont"/>
    <w:link w:val="BodyText2"/>
    <w:rsid w:val="00C9386A"/>
    <w:rPr>
      <w:rFonts w:ascii="Times New Roman" w:eastAsia="Times New Roman" w:hAnsi="Times New Roman" w:cs="Times New Roman"/>
      <w:szCs w:val="20"/>
    </w:rPr>
  </w:style>
  <w:style w:type="paragraph" w:customStyle="1" w:styleId="Status-Affects2">
    <w:name w:val="Status - Affects 2"/>
    <w:rsid w:val="00C9386A"/>
    <w:pPr>
      <w:widowControl w:val="0"/>
      <w:tabs>
        <w:tab w:val="left" w:pos="1620"/>
      </w:tabs>
      <w:autoSpaceDE w:val="0"/>
      <w:autoSpaceDN w:val="0"/>
      <w:adjustRightInd w:val="0"/>
      <w:spacing w:after="0" w:line="240" w:lineRule="auto"/>
      <w:ind w:left="1080" w:hanging="180"/>
    </w:pPr>
    <w:rPr>
      <w:rFonts w:ascii="Times New Roman" w:eastAsia="Times New Roman" w:hAnsi="Times New Roman" w:cs="Times New Roman"/>
      <w:sz w:val="24"/>
      <w:szCs w:val="24"/>
    </w:rPr>
  </w:style>
  <w:style w:type="paragraph" w:styleId="BodyText3">
    <w:name w:val="Body Text 3"/>
    <w:basedOn w:val="Normal"/>
    <w:link w:val="BodyText3Char"/>
    <w:autoRedefine/>
    <w:rsid w:val="009A1F63"/>
    <w:pPr>
      <w:numPr>
        <w:numId w:val="71"/>
      </w:numPr>
      <w:tabs>
        <w:tab w:val="clear" w:pos="720"/>
      </w:tabs>
      <w:spacing w:after="220"/>
      <w:ind w:left="1440" w:hanging="720"/>
      <w:jc w:val="both"/>
    </w:pPr>
    <w:rPr>
      <w:rFonts w:ascii="Arial" w:hAnsi="Arial" w:cs="Arial"/>
      <w:bCs/>
      <w:iCs/>
      <w:sz w:val="22"/>
      <w:szCs w:val="20"/>
      <w:u w:val="single"/>
    </w:rPr>
  </w:style>
  <w:style w:type="character" w:customStyle="1" w:styleId="BodyText3Char">
    <w:name w:val="Body Text 3 Char"/>
    <w:basedOn w:val="DefaultParagraphFont"/>
    <w:link w:val="BodyText3"/>
    <w:rsid w:val="009A1F63"/>
    <w:rPr>
      <w:rFonts w:ascii="Arial" w:eastAsia="Times New Roman" w:hAnsi="Arial" w:cs="Arial"/>
      <w:bCs/>
      <w:iCs/>
      <w:szCs w:val="20"/>
      <w:u w:val="single"/>
    </w:rPr>
  </w:style>
  <w:style w:type="paragraph" w:styleId="ListContinue2">
    <w:name w:val="List Continue 2"/>
    <w:basedOn w:val="Normal"/>
    <w:rsid w:val="00C9386A"/>
    <w:pPr>
      <w:numPr>
        <w:numId w:val="12"/>
      </w:numPr>
      <w:spacing w:after="220"/>
    </w:pPr>
    <w:rPr>
      <w:sz w:val="22"/>
    </w:rPr>
  </w:style>
  <w:style w:type="paragraph" w:styleId="Subtitle">
    <w:name w:val="Subtitle"/>
    <w:basedOn w:val="Heading2"/>
    <w:next w:val="Normal"/>
    <w:link w:val="SubtitleChar"/>
    <w:autoRedefine/>
    <w:qFormat/>
    <w:rsid w:val="00C9386A"/>
    <w:pPr>
      <w:keepNext w:val="0"/>
      <w:keepLines w:val="0"/>
      <w:spacing w:before="0"/>
      <w:jc w:val="center"/>
      <w:outlineLvl w:val="9"/>
    </w:pPr>
    <w:rPr>
      <w:rFonts w:ascii="Times New Roman" w:eastAsia="Times New Roman" w:hAnsi="Times New Roman" w:cs="Times New Roman"/>
      <w:bCs w:val="0"/>
      <w:iCs/>
      <w:color w:val="auto"/>
      <w:sz w:val="22"/>
      <w:szCs w:val="20"/>
    </w:rPr>
  </w:style>
  <w:style w:type="character" w:customStyle="1" w:styleId="SubtitleChar">
    <w:name w:val="Subtitle Char"/>
    <w:basedOn w:val="DefaultParagraphFont"/>
    <w:link w:val="Subtitle"/>
    <w:rsid w:val="00C9386A"/>
    <w:rPr>
      <w:rFonts w:ascii="Times New Roman" w:eastAsia="Times New Roman" w:hAnsi="Times New Roman" w:cs="Times New Roman"/>
      <w:b/>
      <w:iCs/>
      <w:szCs w:val="20"/>
    </w:rPr>
  </w:style>
  <w:style w:type="paragraph" w:styleId="BodyTextIndent2">
    <w:name w:val="Body Text Indent 2"/>
    <w:basedOn w:val="Normal"/>
    <w:link w:val="BodyTextIndent2Char"/>
    <w:rsid w:val="00C9386A"/>
    <w:pPr>
      <w:ind w:left="1440"/>
      <w:jc w:val="both"/>
    </w:pPr>
    <w:rPr>
      <w:sz w:val="22"/>
      <w:szCs w:val="20"/>
    </w:rPr>
  </w:style>
  <w:style w:type="character" w:customStyle="1" w:styleId="BodyTextIndent2Char">
    <w:name w:val="Body Text Indent 2 Char"/>
    <w:basedOn w:val="DefaultParagraphFont"/>
    <w:link w:val="BodyTextIndent2"/>
    <w:rsid w:val="00C9386A"/>
    <w:rPr>
      <w:rFonts w:ascii="Times New Roman" w:eastAsia="Times New Roman" w:hAnsi="Times New Roman" w:cs="Times New Roman"/>
      <w:szCs w:val="20"/>
    </w:rPr>
  </w:style>
  <w:style w:type="paragraph" w:styleId="BodyTextIndent3">
    <w:name w:val="Body Text Indent 3"/>
    <w:basedOn w:val="Normal"/>
    <w:link w:val="BodyTextIndent3Char"/>
    <w:rsid w:val="00C9386A"/>
    <w:pPr>
      <w:spacing w:after="220"/>
      <w:ind w:left="720"/>
    </w:pPr>
    <w:rPr>
      <w:sz w:val="22"/>
    </w:rPr>
  </w:style>
  <w:style w:type="character" w:customStyle="1" w:styleId="BodyTextIndent3Char">
    <w:name w:val="Body Text Indent 3 Char"/>
    <w:basedOn w:val="DefaultParagraphFont"/>
    <w:link w:val="BodyTextIndent3"/>
    <w:rsid w:val="00C9386A"/>
    <w:rPr>
      <w:rFonts w:ascii="Times New Roman" w:eastAsia="Times New Roman" w:hAnsi="Times New Roman" w:cs="Times New Roman"/>
      <w:szCs w:val="24"/>
    </w:rPr>
  </w:style>
  <w:style w:type="character" w:styleId="Hyperlink">
    <w:name w:val="Hyperlink"/>
    <w:basedOn w:val="DefaultParagraphFont"/>
    <w:rsid w:val="00C9386A"/>
    <w:rPr>
      <w:color w:val="0000FF"/>
      <w:u w:val="single"/>
    </w:rPr>
  </w:style>
  <w:style w:type="paragraph" w:customStyle="1" w:styleId="Subtitle1">
    <w:name w:val="Subtitle1"/>
    <w:basedOn w:val="Heading2"/>
    <w:rsid w:val="00C9386A"/>
    <w:pPr>
      <w:keepLines w:val="0"/>
      <w:spacing w:before="0" w:after="220"/>
    </w:pPr>
    <w:rPr>
      <w:rFonts w:ascii="Times New Roman" w:eastAsia="Times New Roman" w:hAnsi="Times New Roman" w:cs="Times New Roman"/>
      <w:bCs w:val="0"/>
      <w:color w:val="auto"/>
      <w:sz w:val="22"/>
      <w:szCs w:val="20"/>
    </w:rPr>
  </w:style>
  <w:style w:type="paragraph" w:customStyle="1" w:styleId="TitleCenter">
    <w:name w:val="TitleCenter"/>
    <w:basedOn w:val="Normal"/>
    <w:rsid w:val="00C9386A"/>
    <w:pPr>
      <w:spacing w:after="220"/>
      <w:jc w:val="center"/>
    </w:pPr>
    <w:rPr>
      <w:b/>
      <w:sz w:val="22"/>
      <w:szCs w:val="20"/>
    </w:rPr>
  </w:style>
  <w:style w:type="paragraph" w:customStyle="1" w:styleId="ListNumber6">
    <w:name w:val="List Number 6"/>
    <w:basedOn w:val="ListNumber2"/>
    <w:rsid w:val="00C9386A"/>
    <w:pPr>
      <w:numPr>
        <w:numId w:val="0"/>
      </w:numPr>
      <w:spacing w:after="220"/>
      <w:jc w:val="both"/>
    </w:pPr>
    <w:rPr>
      <w:sz w:val="22"/>
    </w:rPr>
  </w:style>
  <w:style w:type="paragraph" w:customStyle="1" w:styleId="ListNumber7">
    <w:name w:val="List Number 7"/>
    <w:basedOn w:val="Normal"/>
    <w:rsid w:val="00C9386A"/>
    <w:pPr>
      <w:spacing w:after="220"/>
      <w:jc w:val="both"/>
    </w:pPr>
    <w:rPr>
      <w:sz w:val="22"/>
      <w:szCs w:val="20"/>
    </w:rPr>
  </w:style>
  <w:style w:type="character" w:customStyle="1" w:styleId="ListNumberChar">
    <w:name w:val="List Number Char"/>
    <w:aliases w:val="1.     SSAP Char,INT list number Char"/>
    <w:basedOn w:val="DefaultParagraphFont"/>
    <w:link w:val="ListNumber"/>
    <w:rsid w:val="00C9386A"/>
    <w:rPr>
      <w:rFonts w:ascii="Times New Roman" w:eastAsia="Times New Roman" w:hAnsi="Times New Roman" w:cs="Times New Roman"/>
      <w:sz w:val="24"/>
      <w:szCs w:val="24"/>
    </w:rPr>
  </w:style>
  <w:style w:type="paragraph" w:customStyle="1" w:styleId="fDTTLogo">
    <w:name w:val="f_DTT_Logo"/>
    <w:basedOn w:val="Normal"/>
    <w:rsid w:val="00C9386A"/>
    <w:pPr>
      <w:framePr w:wrap="notBeside" w:vAnchor="page" w:hAnchor="page" w:x="1701" w:y="14346"/>
    </w:pPr>
    <w:rPr>
      <w:rFonts w:ascii="CG Times (WN)" w:hAnsi="CG Times (WN)"/>
      <w:szCs w:val="20"/>
    </w:rPr>
  </w:style>
  <w:style w:type="paragraph" w:customStyle="1" w:styleId="ListNumber2I">
    <w:name w:val="List Number 2.I."/>
    <w:basedOn w:val="ListNumber2"/>
    <w:rsid w:val="00C9386A"/>
    <w:pPr>
      <w:numPr>
        <w:numId w:val="13"/>
      </w:numPr>
      <w:spacing w:after="220"/>
      <w:jc w:val="both"/>
    </w:pPr>
    <w:rPr>
      <w:sz w:val="22"/>
    </w:rPr>
  </w:style>
  <w:style w:type="paragraph" w:customStyle="1" w:styleId="Indent0">
    <w:name w:val="Indent 0"/>
    <w:basedOn w:val="Normal"/>
    <w:rsid w:val="00C9386A"/>
    <w:pPr>
      <w:keepNext/>
      <w:spacing w:after="220"/>
      <w:jc w:val="both"/>
      <w:outlineLvl w:val="0"/>
    </w:pPr>
    <w:rPr>
      <w:sz w:val="22"/>
      <w:szCs w:val="20"/>
    </w:rPr>
  </w:style>
  <w:style w:type="paragraph" w:customStyle="1" w:styleId="Style1">
    <w:name w:val="Style1"/>
    <w:basedOn w:val="Normal"/>
    <w:rsid w:val="00C9386A"/>
    <w:pPr>
      <w:spacing w:after="220"/>
      <w:jc w:val="both"/>
    </w:pPr>
  </w:style>
  <w:style w:type="paragraph" w:styleId="PlainText">
    <w:name w:val="Plain Text"/>
    <w:basedOn w:val="Normal"/>
    <w:link w:val="PlainTextChar"/>
    <w:rsid w:val="00C9386A"/>
    <w:rPr>
      <w:rFonts w:ascii="Courier New" w:hAnsi="Courier New"/>
      <w:sz w:val="20"/>
    </w:rPr>
  </w:style>
  <w:style w:type="character" w:customStyle="1" w:styleId="PlainTextChar">
    <w:name w:val="Plain Text Char"/>
    <w:basedOn w:val="DefaultParagraphFont"/>
    <w:link w:val="PlainText"/>
    <w:rsid w:val="00C9386A"/>
    <w:rPr>
      <w:rFonts w:ascii="Courier New" w:eastAsia="Times New Roman" w:hAnsi="Courier New" w:cs="Times New Roman"/>
      <w:sz w:val="20"/>
      <w:szCs w:val="24"/>
    </w:rPr>
  </w:style>
  <w:style w:type="paragraph" w:customStyle="1" w:styleId="Indent0a">
    <w:name w:val="Indent 0a"/>
    <w:basedOn w:val="Indent5"/>
    <w:rsid w:val="00C9386A"/>
    <w:pPr>
      <w:keepNext w:val="0"/>
      <w:spacing w:after="0"/>
      <w:ind w:left="0"/>
    </w:pPr>
    <w:rPr>
      <w:sz w:val="24"/>
      <w:szCs w:val="24"/>
    </w:rPr>
  </w:style>
  <w:style w:type="character" w:styleId="FollowedHyperlink">
    <w:name w:val="FollowedHyperlink"/>
    <w:basedOn w:val="DefaultParagraphFont"/>
    <w:uiPriority w:val="99"/>
    <w:semiHidden/>
    <w:unhideWhenUsed/>
    <w:rsid w:val="00C9386A"/>
    <w:rPr>
      <w:color w:val="800080" w:themeColor="followedHyperlink"/>
      <w:u w:val="single"/>
    </w:rPr>
  </w:style>
  <w:style w:type="paragraph" w:customStyle="1" w:styleId="BodyH3">
    <w:name w:val="Body H3"/>
    <w:basedOn w:val="BlockText"/>
    <w:qFormat/>
    <w:rsid w:val="00D33204"/>
    <w:pPr>
      <w:pBdr>
        <w:top w:val="none" w:sz="0" w:space="0" w:color="auto"/>
        <w:left w:val="none" w:sz="0" w:space="0" w:color="auto"/>
        <w:bottom w:val="none" w:sz="0" w:space="0" w:color="auto"/>
        <w:right w:val="none" w:sz="0" w:space="0" w:color="auto"/>
      </w:pBdr>
      <w:spacing w:after="120" w:line="276" w:lineRule="auto"/>
      <w:ind w:left="1714" w:right="0"/>
      <w:jc w:val="both"/>
    </w:pPr>
    <w:rPr>
      <w:rFonts w:ascii="Garamond" w:hAnsi="Garamond"/>
      <w:i w:val="0"/>
      <w:color w:val="auto"/>
    </w:rPr>
  </w:style>
  <w:style w:type="paragraph" w:styleId="BlockText">
    <w:name w:val="Block Text"/>
    <w:basedOn w:val="Normal"/>
    <w:uiPriority w:val="99"/>
    <w:semiHidden/>
    <w:unhideWhenUsed/>
    <w:rsid w:val="00D3320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customStyle="1" w:styleId="TitleCenter1">
    <w:name w:val="TitleCenter1"/>
    <w:basedOn w:val="BodyText"/>
    <w:rsid w:val="00246EED"/>
    <w:pPr>
      <w:spacing w:after="280"/>
      <w:jc w:val="center"/>
    </w:pPr>
    <w:rPr>
      <w:b/>
      <w:sz w:val="28"/>
    </w:rPr>
  </w:style>
  <w:style w:type="character" w:customStyle="1" w:styleId="ListParagraphChar">
    <w:name w:val="List Paragraph Char"/>
    <w:aliases w:val="Bullet Point Char"/>
    <w:basedOn w:val="DefaultParagraphFont"/>
    <w:link w:val="ListParagraph"/>
    <w:uiPriority w:val="34"/>
    <w:locked/>
    <w:rsid w:val="002B3FDC"/>
    <w:rPr>
      <w:rFonts w:ascii="Times New Roman" w:eastAsia="Times New Roman" w:hAnsi="Times New Roman" w:cs="Times New Roman"/>
      <w:sz w:val="24"/>
      <w:szCs w:val="24"/>
    </w:rPr>
  </w:style>
  <w:style w:type="paragraph" w:customStyle="1" w:styleId="ListContinued">
    <w:name w:val="List Continued"/>
    <w:basedOn w:val="Normal"/>
    <w:qFormat/>
    <w:rsid w:val="004228AA"/>
    <w:pPr>
      <w:numPr>
        <w:numId w:val="54"/>
      </w:numPr>
      <w:tabs>
        <w:tab w:val="left" w:pos="720"/>
      </w:tabs>
      <w:spacing w:after="220"/>
      <w:jc w:val="both"/>
    </w:pPr>
    <w:rPr>
      <w:rFonts w:ascii="Times" w:hAnsi="Times"/>
      <w:sz w:val="22"/>
      <w:szCs w:val="20"/>
    </w:rPr>
  </w:style>
  <w:style w:type="character" w:customStyle="1" w:styleId="DeltaViewInsertion">
    <w:name w:val="DeltaView Insertion"/>
    <w:rsid w:val="005B3193"/>
    <w:rPr>
      <w:color w:val="0000FF"/>
      <w:u w:val="double"/>
    </w:rPr>
  </w:style>
  <w:style w:type="character" w:styleId="UnresolvedMention">
    <w:name w:val="Unresolved Mention"/>
    <w:basedOn w:val="DefaultParagraphFont"/>
    <w:uiPriority w:val="99"/>
    <w:semiHidden/>
    <w:unhideWhenUsed/>
    <w:rsid w:val="001A3164"/>
    <w:rPr>
      <w:color w:val="605E5C"/>
      <w:shd w:val="clear" w:color="auto" w:fill="E1DFDD"/>
    </w:rPr>
  </w:style>
  <w:style w:type="paragraph" w:styleId="ListContinue3">
    <w:name w:val="List Continue 3"/>
    <w:basedOn w:val="Normal"/>
    <w:uiPriority w:val="99"/>
    <w:semiHidden/>
    <w:unhideWhenUsed/>
    <w:rsid w:val="006F0EDD"/>
    <w:pPr>
      <w:spacing w:after="120"/>
      <w:ind w:left="10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854152">
      <w:bodyDiv w:val="1"/>
      <w:marLeft w:val="0"/>
      <w:marRight w:val="0"/>
      <w:marTop w:val="0"/>
      <w:marBottom w:val="0"/>
      <w:divBdr>
        <w:top w:val="none" w:sz="0" w:space="0" w:color="auto"/>
        <w:left w:val="none" w:sz="0" w:space="0" w:color="auto"/>
        <w:bottom w:val="none" w:sz="0" w:space="0" w:color="auto"/>
        <w:right w:val="none" w:sz="0" w:space="0" w:color="auto"/>
      </w:divBdr>
    </w:div>
    <w:div w:id="458888104">
      <w:bodyDiv w:val="1"/>
      <w:marLeft w:val="0"/>
      <w:marRight w:val="0"/>
      <w:marTop w:val="0"/>
      <w:marBottom w:val="0"/>
      <w:divBdr>
        <w:top w:val="none" w:sz="0" w:space="0" w:color="auto"/>
        <w:left w:val="none" w:sz="0" w:space="0" w:color="auto"/>
        <w:bottom w:val="none" w:sz="0" w:space="0" w:color="auto"/>
        <w:right w:val="none" w:sz="0" w:space="0" w:color="auto"/>
      </w:divBdr>
    </w:div>
    <w:div w:id="463236776">
      <w:bodyDiv w:val="1"/>
      <w:marLeft w:val="0"/>
      <w:marRight w:val="0"/>
      <w:marTop w:val="0"/>
      <w:marBottom w:val="0"/>
      <w:divBdr>
        <w:top w:val="none" w:sz="0" w:space="0" w:color="auto"/>
        <w:left w:val="none" w:sz="0" w:space="0" w:color="auto"/>
        <w:bottom w:val="none" w:sz="0" w:space="0" w:color="auto"/>
        <w:right w:val="none" w:sz="0" w:space="0" w:color="auto"/>
      </w:divBdr>
    </w:div>
    <w:div w:id="515772022">
      <w:bodyDiv w:val="1"/>
      <w:marLeft w:val="0"/>
      <w:marRight w:val="0"/>
      <w:marTop w:val="0"/>
      <w:marBottom w:val="0"/>
      <w:divBdr>
        <w:top w:val="none" w:sz="0" w:space="0" w:color="auto"/>
        <w:left w:val="none" w:sz="0" w:space="0" w:color="auto"/>
        <w:bottom w:val="none" w:sz="0" w:space="0" w:color="auto"/>
        <w:right w:val="none" w:sz="0" w:space="0" w:color="auto"/>
      </w:divBdr>
    </w:div>
    <w:div w:id="749425554">
      <w:bodyDiv w:val="1"/>
      <w:marLeft w:val="0"/>
      <w:marRight w:val="0"/>
      <w:marTop w:val="0"/>
      <w:marBottom w:val="0"/>
      <w:divBdr>
        <w:top w:val="none" w:sz="0" w:space="0" w:color="auto"/>
        <w:left w:val="none" w:sz="0" w:space="0" w:color="auto"/>
        <w:bottom w:val="none" w:sz="0" w:space="0" w:color="auto"/>
        <w:right w:val="none" w:sz="0" w:space="0" w:color="auto"/>
      </w:divBdr>
    </w:div>
    <w:div w:id="760181923">
      <w:bodyDiv w:val="1"/>
      <w:marLeft w:val="0"/>
      <w:marRight w:val="0"/>
      <w:marTop w:val="0"/>
      <w:marBottom w:val="0"/>
      <w:divBdr>
        <w:top w:val="none" w:sz="0" w:space="0" w:color="auto"/>
        <w:left w:val="none" w:sz="0" w:space="0" w:color="auto"/>
        <w:bottom w:val="none" w:sz="0" w:space="0" w:color="auto"/>
        <w:right w:val="none" w:sz="0" w:space="0" w:color="auto"/>
      </w:divBdr>
    </w:div>
    <w:div w:id="786507110">
      <w:bodyDiv w:val="1"/>
      <w:marLeft w:val="0"/>
      <w:marRight w:val="0"/>
      <w:marTop w:val="0"/>
      <w:marBottom w:val="0"/>
      <w:divBdr>
        <w:top w:val="none" w:sz="0" w:space="0" w:color="auto"/>
        <w:left w:val="none" w:sz="0" w:space="0" w:color="auto"/>
        <w:bottom w:val="none" w:sz="0" w:space="0" w:color="auto"/>
        <w:right w:val="none" w:sz="0" w:space="0" w:color="auto"/>
      </w:divBdr>
    </w:div>
    <w:div w:id="820075466">
      <w:bodyDiv w:val="1"/>
      <w:marLeft w:val="0"/>
      <w:marRight w:val="0"/>
      <w:marTop w:val="0"/>
      <w:marBottom w:val="0"/>
      <w:divBdr>
        <w:top w:val="none" w:sz="0" w:space="0" w:color="auto"/>
        <w:left w:val="none" w:sz="0" w:space="0" w:color="auto"/>
        <w:bottom w:val="none" w:sz="0" w:space="0" w:color="auto"/>
        <w:right w:val="none" w:sz="0" w:space="0" w:color="auto"/>
      </w:divBdr>
    </w:div>
    <w:div w:id="825631553">
      <w:bodyDiv w:val="1"/>
      <w:marLeft w:val="0"/>
      <w:marRight w:val="0"/>
      <w:marTop w:val="0"/>
      <w:marBottom w:val="0"/>
      <w:divBdr>
        <w:top w:val="none" w:sz="0" w:space="0" w:color="auto"/>
        <w:left w:val="none" w:sz="0" w:space="0" w:color="auto"/>
        <w:bottom w:val="none" w:sz="0" w:space="0" w:color="auto"/>
        <w:right w:val="none" w:sz="0" w:space="0" w:color="auto"/>
      </w:divBdr>
    </w:div>
    <w:div w:id="1170636222">
      <w:bodyDiv w:val="1"/>
      <w:marLeft w:val="0"/>
      <w:marRight w:val="0"/>
      <w:marTop w:val="0"/>
      <w:marBottom w:val="0"/>
      <w:divBdr>
        <w:top w:val="none" w:sz="0" w:space="0" w:color="auto"/>
        <w:left w:val="none" w:sz="0" w:space="0" w:color="auto"/>
        <w:bottom w:val="none" w:sz="0" w:space="0" w:color="auto"/>
        <w:right w:val="none" w:sz="0" w:space="0" w:color="auto"/>
      </w:divBdr>
    </w:div>
    <w:div w:id="1199274972">
      <w:bodyDiv w:val="1"/>
      <w:marLeft w:val="0"/>
      <w:marRight w:val="0"/>
      <w:marTop w:val="0"/>
      <w:marBottom w:val="0"/>
      <w:divBdr>
        <w:top w:val="none" w:sz="0" w:space="0" w:color="auto"/>
        <w:left w:val="none" w:sz="0" w:space="0" w:color="auto"/>
        <w:bottom w:val="none" w:sz="0" w:space="0" w:color="auto"/>
        <w:right w:val="none" w:sz="0" w:space="0" w:color="auto"/>
      </w:divBdr>
    </w:div>
    <w:div w:id="1352412854">
      <w:bodyDiv w:val="1"/>
      <w:marLeft w:val="0"/>
      <w:marRight w:val="0"/>
      <w:marTop w:val="0"/>
      <w:marBottom w:val="0"/>
      <w:divBdr>
        <w:top w:val="none" w:sz="0" w:space="0" w:color="auto"/>
        <w:left w:val="none" w:sz="0" w:space="0" w:color="auto"/>
        <w:bottom w:val="none" w:sz="0" w:space="0" w:color="auto"/>
        <w:right w:val="none" w:sz="0" w:space="0" w:color="auto"/>
      </w:divBdr>
    </w:div>
    <w:div w:id="1368138904">
      <w:bodyDiv w:val="1"/>
      <w:marLeft w:val="0"/>
      <w:marRight w:val="0"/>
      <w:marTop w:val="0"/>
      <w:marBottom w:val="0"/>
      <w:divBdr>
        <w:top w:val="none" w:sz="0" w:space="0" w:color="auto"/>
        <w:left w:val="none" w:sz="0" w:space="0" w:color="auto"/>
        <w:bottom w:val="none" w:sz="0" w:space="0" w:color="auto"/>
        <w:right w:val="none" w:sz="0" w:space="0" w:color="auto"/>
      </w:divBdr>
    </w:div>
    <w:div w:id="1637877547">
      <w:bodyDiv w:val="1"/>
      <w:marLeft w:val="0"/>
      <w:marRight w:val="0"/>
      <w:marTop w:val="0"/>
      <w:marBottom w:val="0"/>
      <w:divBdr>
        <w:top w:val="none" w:sz="0" w:space="0" w:color="auto"/>
        <w:left w:val="none" w:sz="0" w:space="0" w:color="auto"/>
        <w:bottom w:val="none" w:sz="0" w:space="0" w:color="auto"/>
        <w:right w:val="none" w:sz="0" w:space="0" w:color="auto"/>
      </w:divBdr>
    </w:div>
    <w:div w:id="1671129942">
      <w:bodyDiv w:val="1"/>
      <w:marLeft w:val="0"/>
      <w:marRight w:val="0"/>
      <w:marTop w:val="0"/>
      <w:marBottom w:val="0"/>
      <w:divBdr>
        <w:top w:val="none" w:sz="0" w:space="0" w:color="auto"/>
        <w:left w:val="none" w:sz="0" w:space="0" w:color="auto"/>
        <w:bottom w:val="none" w:sz="0" w:space="0" w:color="auto"/>
        <w:right w:val="none" w:sz="0" w:space="0" w:color="auto"/>
      </w:divBdr>
    </w:div>
    <w:div w:id="1767575428">
      <w:bodyDiv w:val="1"/>
      <w:marLeft w:val="0"/>
      <w:marRight w:val="0"/>
      <w:marTop w:val="0"/>
      <w:marBottom w:val="0"/>
      <w:divBdr>
        <w:top w:val="none" w:sz="0" w:space="0" w:color="auto"/>
        <w:left w:val="none" w:sz="0" w:space="0" w:color="auto"/>
        <w:bottom w:val="none" w:sz="0" w:space="0" w:color="auto"/>
        <w:right w:val="none" w:sz="0" w:space="0" w:color="auto"/>
      </w:divBdr>
    </w:div>
    <w:div w:id="1781873760">
      <w:bodyDiv w:val="1"/>
      <w:marLeft w:val="0"/>
      <w:marRight w:val="0"/>
      <w:marTop w:val="0"/>
      <w:marBottom w:val="0"/>
      <w:divBdr>
        <w:top w:val="none" w:sz="0" w:space="0" w:color="auto"/>
        <w:left w:val="none" w:sz="0" w:space="0" w:color="auto"/>
        <w:bottom w:val="none" w:sz="0" w:space="0" w:color="auto"/>
        <w:right w:val="none" w:sz="0" w:space="0" w:color="auto"/>
      </w:divBdr>
    </w:div>
    <w:div w:id="1784301883">
      <w:bodyDiv w:val="1"/>
      <w:marLeft w:val="0"/>
      <w:marRight w:val="0"/>
      <w:marTop w:val="0"/>
      <w:marBottom w:val="0"/>
      <w:divBdr>
        <w:top w:val="none" w:sz="0" w:space="0" w:color="auto"/>
        <w:left w:val="none" w:sz="0" w:space="0" w:color="auto"/>
        <w:bottom w:val="none" w:sz="0" w:space="0" w:color="auto"/>
        <w:right w:val="none" w:sz="0" w:space="0" w:color="auto"/>
      </w:divBdr>
    </w:div>
    <w:div w:id="1801264990">
      <w:bodyDiv w:val="1"/>
      <w:marLeft w:val="0"/>
      <w:marRight w:val="0"/>
      <w:marTop w:val="0"/>
      <w:marBottom w:val="0"/>
      <w:divBdr>
        <w:top w:val="none" w:sz="0" w:space="0" w:color="auto"/>
        <w:left w:val="none" w:sz="0" w:space="0" w:color="auto"/>
        <w:bottom w:val="none" w:sz="0" w:space="0" w:color="auto"/>
        <w:right w:val="none" w:sz="0" w:space="0" w:color="auto"/>
      </w:divBdr>
    </w:div>
    <w:div w:id="1831173119">
      <w:bodyDiv w:val="1"/>
      <w:marLeft w:val="0"/>
      <w:marRight w:val="0"/>
      <w:marTop w:val="0"/>
      <w:marBottom w:val="0"/>
      <w:divBdr>
        <w:top w:val="none" w:sz="0" w:space="0" w:color="auto"/>
        <w:left w:val="none" w:sz="0" w:space="0" w:color="auto"/>
        <w:bottom w:val="none" w:sz="0" w:space="0" w:color="auto"/>
        <w:right w:val="none" w:sz="0" w:space="0" w:color="auto"/>
      </w:divBdr>
    </w:div>
    <w:div w:id="185592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CD809FFA-6D35-41F2-A289-9092E2A690C2}">
  <ds:schemaRefs>
    <ds:schemaRef ds:uri="http://schemas.microsoft.com/sharepoint/v3/contenttype/forms"/>
  </ds:schemaRefs>
</ds:datastoreItem>
</file>

<file path=customXml/itemProps2.xml><?xml version="1.0" encoding="utf-8"?>
<ds:datastoreItem xmlns:ds="http://schemas.openxmlformats.org/officeDocument/2006/customXml" ds:itemID="{01A5B823-4A0E-4377-A760-B865316D7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D21F74-6604-44A0-8CB1-1499F1F5318C}">
  <ds:schemaRefs>
    <ds:schemaRef ds:uri="http://schemas.openxmlformats.org/officeDocument/2006/bibliography"/>
  </ds:schemaRefs>
</ds:datastoreItem>
</file>

<file path=customXml/itemProps4.xml><?xml version="1.0" encoding="utf-8"?>
<ds:datastoreItem xmlns:ds="http://schemas.openxmlformats.org/officeDocument/2006/customXml" ds:itemID="{20FB5AA3-5F19-4752-819D-780EF0BC33A6}">
  <ds:schemaRefs>
    <ds:schemaRef ds:uri="http://purl.org/dc/terms/"/>
    <ds:schemaRef ds:uri="http://schemas.microsoft.com/office/2006/documentManagement/types"/>
    <ds:schemaRef ds:uri="http://schemas.openxmlformats.org/package/2006/metadata/core-properties"/>
    <ds:schemaRef ds:uri="826143e3-bbcb-45bb-8829-107013e701e5"/>
    <ds:schemaRef ds:uri="http://schemas.microsoft.com/office/infopath/2007/PartnerControls"/>
    <ds:schemaRef ds:uri="3c9e15a3-223f-4584-afb1-1dbe0b3878fa"/>
    <ds:schemaRef ds:uri="http://www.w3.org/XML/1998/namespace"/>
    <ds:schemaRef ds:uri="http://purl.org/dc/dcmitype/"/>
    <ds:schemaRef ds:uri="dbd46520-c392-41b5-9f68-fe7486eefad7"/>
    <ds:schemaRef ds:uri="http://schemas.microsoft.com/office/2006/metadata/properties"/>
    <ds:schemaRef ds:uri="http://purl.org/dc/elements/1.1/"/>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16</TotalTime>
  <Pages>4</Pages>
  <Words>1788</Words>
  <Characters>10193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NAIC</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Arpin, Joshua</dc:creator>
  <cp:lastModifiedBy>Oden, Wil</cp:lastModifiedBy>
  <cp:revision>13</cp:revision>
  <cp:lastPrinted>2024-08-20T15:03:00Z</cp:lastPrinted>
  <dcterms:created xsi:type="dcterms:W3CDTF">2025-05-08T12:35:00Z</dcterms:created>
  <dcterms:modified xsi:type="dcterms:W3CDTF">2025-07-24T21:16:00Z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2024-03-16T05:00:00Z</vt:filetime>
  </property>
</Properties>
</file>